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02918A2B"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Pr="00051B69">
        <w:rPr>
          <w:rFonts w:ascii="GHEA Grapalat" w:hAnsi="GHEA Grapalat"/>
          <w:lang w:val="hy-AM"/>
        </w:rPr>
        <w:t>1</w:t>
      </w:r>
      <w:r w:rsidR="008C67CB">
        <w:rPr>
          <w:rFonts w:ascii="GHEA Grapalat" w:hAnsi="GHEA Grapalat"/>
          <w:lang w:val="hy-AM"/>
        </w:rPr>
        <w:t>3</w:t>
      </w:r>
      <w:r w:rsidRPr="00051B69">
        <w:rPr>
          <w:rFonts w:ascii="GHEA Grapalat" w:hAnsi="GHEA Grapalat"/>
          <w:lang w:val="hy-AM"/>
        </w:rPr>
        <w:t>.0</w:t>
      </w:r>
      <w:r w:rsidR="008C67CB">
        <w:rPr>
          <w:rFonts w:ascii="GHEA Grapalat" w:hAnsi="GHEA Grapalat"/>
          <w:lang w:val="hy-AM"/>
        </w:rPr>
        <w:t>8</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00CD4C76">
        <w:rPr>
          <w:rFonts w:ascii="GHEA Grapalat" w:hAnsi="GHEA Grapalat"/>
          <w:lang w:val="hy-AM"/>
        </w:rPr>
        <w:t>2</w:t>
      </w:r>
    </w:p>
    <w:p w14:paraId="5960BA97" w14:textId="796FABA2"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80682A">
        <w:rPr>
          <w:rFonts w:ascii="GHEA Grapalat" w:hAnsi="GHEA Grapalat"/>
        </w:rPr>
        <w:t>ԵՔ-ՀԲՄԽԾՁԲ-25/38</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58E3E77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Объявляет</w:t>
      </w:r>
      <w:r w:rsidRPr="00CD4C76">
        <w:rPr>
          <w:rFonts w:ascii="GHEA Grapalat" w:hAnsi="GHEA Grapalat"/>
        </w:rPr>
        <w:t xml:space="preserve">  открытый конкурс</w:t>
      </w:r>
      <w:r w:rsidRPr="00051B69">
        <w:rPr>
          <w:rFonts w:ascii="GHEA Grapalat" w:hAnsi="GHEA Grapalat"/>
        </w:rPr>
        <w:t>,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65F65A49"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00374213" w:rsidRPr="0080682A">
        <w:rPr>
          <w:rFonts w:ascii="GHEA Grapalat" w:hAnsi="GHEA Grapalat"/>
          <w:spacing w:val="6"/>
        </w:rPr>
        <w:t xml:space="preserve">консультационных услуг </w:t>
      </w:r>
      <w:r w:rsidR="0080682A" w:rsidRPr="0080682A">
        <w:rPr>
          <w:rFonts w:ascii="GHEA Grapalat" w:hAnsi="GHEA Grapalat"/>
          <w:spacing w:val="6"/>
        </w:rPr>
        <w:t>по переподготовке муниципальных служащих аппарата мэрии Еревана и аппаратов руководителей административных районов</w:t>
      </w:r>
      <w:r w:rsidR="0080682A" w:rsidRPr="0080682A">
        <w:rPr>
          <w:rFonts w:ascii="GHEA Grapalat" w:hAnsi="GHEA Grapalat"/>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8F67E6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w:t>
      </w:r>
      <w:r w:rsidR="008C67CB">
        <w:rPr>
          <w:rFonts w:ascii="GHEA Grapalat" w:hAnsi="GHEA Grapalat"/>
          <w:b/>
          <w:bCs/>
          <w:sz w:val="20"/>
          <w:szCs w:val="20"/>
          <w:lang w:val="af-ZA"/>
        </w:rPr>
        <w:t>4</w:t>
      </w:r>
      <w:r w:rsidRPr="00051B69">
        <w:rPr>
          <w:rFonts w:ascii="GHEA Grapalat" w:hAnsi="GHEA Grapalat"/>
          <w:b/>
          <w:bCs/>
          <w:sz w:val="20"/>
          <w:szCs w:val="20"/>
          <w:lang w:val="af-ZA"/>
        </w:rPr>
        <w:t>:00</w:t>
      </w:r>
      <w:r w:rsidRPr="00051B69">
        <w:rPr>
          <w:rFonts w:ascii="GHEA Grapalat" w:hAnsi="GHEA Grapalat"/>
          <w:b/>
          <w:bCs/>
        </w:rPr>
        <w:t xml:space="preserve"> часов </w:t>
      </w:r>
      <w:r w:rsidR="00086D2E">
        <w:rPr>
          <w:rFonts w:ascii="GHEA Grapalat" w:hAnsi="GHEA Grapalat"/>
          <w:b/>
          <w:bCs/>
        </w:rPr>
        <w:t>1</w:t>
      </w:r>
      <w:r w:rsidR="008C67CB">
        <w:rPr>
          <w:rFonts w:ascii="GHEA Grapalat" w:hAnsi="GHEA Grapalat"/>
          <w:b/>
          <w:bCs/>
          <w:lang w:val="hy-AM"/>
        </w:rPr>
        <w:t>2</w:t>
      </w:r>
      <w:r w:rsidRPr="00051B69">
        <w:rPr>
          <w:rFonts w:ascii="GHEA Grapalat" w:hAnsi="GHEA Grapalat"/>
          <w:b/>
          <w:bCs/>
          <w:lang w:val="hy-AM"/>
        </w:rPr>
        <w:t>.</w:t>
      </w:r>
      <w:r w:rsidR="00086D2E">
        <w:rPr>
          <w:rFonts w:ascii="GHEA Grapalat" w:hAnsi="GHEA Grapalat"/>
          <w:b/>
          <w:bCs/>
        </w:rPr>
        <w:t>0</w:t>
      </w:r>
      <w:r w:rsidR="008C67CB">
        <w:rPr>
          <w:rFonts w:ascii="GHEA Grapalat" w:hAnsi="GHEA Grapalat"/>
          <w:b/>
          <w:bCs/>
          <w:lang w:val="hy-AM"/>
        </w:rPr>
        <w:t>9</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703E578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w:t>
      </w:r>
      <w:r w:rsidR="008C67CB">
        <w:rPr>
          <w:rFonts w:ascii="GHEA Grapalat" w:hAnsi="GHEA Grapalat"/>
          <w:b/>
          <w:bCs/>
          <w:sz w:val="20"/>
          <w:szCs w:val="20"/>
          <w:lang w:val="af-ZA"/>
        </w:rPr>
        <w:t>4</w:t>
      </w:r>
      <w:r w:rsidRPr="00051B69">
        <w:rPr>
          <w:rFonts w:ascii="GHEA Grapalat" w:hAnsi="GHEA Grapalat"/>
          <w:b/>
          <w:bCs/>
          <w:sz w:val="20"/>
          <w:szCs w:val="20"/>
          <w:lang w:val="af-ZA"/>
        </w:rPr>
        <w:t>:00</w:t>
      </w:r>
      <w:r w:rsidRPr="00051B69">
        <w:rPr>
          <w:rFonts w:ascii="GHEA Grapalat" w:hAnsi="GHEA Grapalat"/>
          <w:b/>
          <w:bCs/>
        </w:rPr>
        <w:t xml:space="preserve"> часов </w:t>
      </w:r>
      <w:r w:rsidR="00086D2E">
        <w:rPr>
          <w:rFonts w:ascii="GHEA Grapalat" w:hAnsi="GHEA Grapalat"/>
          <w:b/>
          <w:bCs/>
        </w:rPr>
        <w:t>1</w:t>
      </w:r>
      <w:r w:rsidR="008C67CB">
        <w:rPr>
          <w:rFonts w:ascii="GHEA Grapalat" w:hAnsi="GHEA Grapalat"/>
          <w:b/>
          <w:bCs/>
          <w:lang w:val="hy-AM"/>
        </w:rPr>
        <w:t>2</w:t>
      </w:r>
      <w:r w:rsidR="00086D2E" w:rsidRPr="00051B69">
        <w:rPr>
          <w:rFonts w:ascii="GHEA Grapalat" w:hAnsi="GHEA Grapalat"/>
          <w:b/>
          <w:bCs/>
          <w:lang w:val="hy-AM"/>
        </w:rPr>
        <w:t>.</w:t>
      </w:r>
      <w:r w:rsidR="00086D2E">
        <w:rPr>
          <w:rFonts w:ascii="GHEA Grapalat" w:hAnsi="GHEA Grapalat"/>
          <w:b/>
          <w:bCs/>
        </w:rPr>
        <w:t>0</w:t>
      </w:r>
      <w:r w:rsidR="008C67CB">
        <w:rPr>
          <w:rFonts w:ascii="GHEA Grapalat" w:hAnsi="GHEA Grapalat"/>
          <w:b/>
          <w:bCs/>
          <w:lang w:val="hy-AM"/>
        </w:rPr>
        <w:t>9</w:t>
      </w:r>
      <w:r w:rsidR="00086D2E"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527297A1"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374213">
        <w:rPr>
          <w:rFonts w:ascii="GHEA Grapalat" w:hAnsi="GHEA Grapalat"/>
        </w:rPr>
        <w:t>Д.</w:t>
      </w:r>
      <w:r w:rsidRPr="00051B69">
        <w:rPr>
          <w:rFonts w:ascii="GHEA Grapalat" w:hAnsi="GHEA Grapalat"/>
        </w:rPr>
        <w:t xml:space="preserve"> Григорян.</w:t>
      </w:r>
    </w:p>
    <w:p w14:paraId="53504F1D" w14:textId="77777777" w:rsidR="00051B69" w:rsidRPr="00051B69" w:rsidRDefault="00051B69" w:rsidP="00051B69">
      <w:pPr>
        <w:spacing w:after="160"/>
        <w:jc w:val="both"/>
        <w:rPr>
          <w:rFonts w:ascii="GHEA Grapalat" w:hAnsi="GHEA Grapalat"/>
        </w:rPr>
      </w:pPr>
    </w:p>
    <w:p w14:paraId="4AF7DAF5" w14:textId="49D648CC" w:rsidR="00051B69" w:rsidRPr="00374213" w:rsidRDefault="00051B69" w:rsidP="00051B69">
      <w:pPr>
        <w:tabs>
          <w:tab w:val="left" w:pos="1350"/>
        </w:tabs>
        <w:ind w:firstLine="90"/>
        <w:jc w:val="both"/>
        <w:rPr>
          <w:rFonts w:ascii="GHEA Grapalat" w:hAnsi="GHEA Grapalat"/>
        </w:rPr>
      </w:pPr>
      <w:r w:rsidRPr="00051B69">
        <w:rPr>
          <w:rFonts w:ascii="GHEA Grapalat" w:hAnsi="GHEA Grapalat"/>
          <w:b/>
        </w:rPr>
        <w:t>Телефон`</w:t>
      </w:r>
      <w:r w:rsidRPr="00051B69">
        <w:rPr>
          <w:rFonts w:ascii="GHEA Grapalat" w:hAnsi="GHEA Grapalat"/>
        </w:rPr>
        <w:t xml:space="preserve"> 011514</w:t>
      </w:r>
      <w:r w:rsidR="00374213">
        <w:rPr>
          <w:rFonts w:ascii="GHEA Grapalat" w:hAnsi="GHEA Grapalat"/>
        </w:rPr>
        <w:t>140</w:t>
      </w:r>
    </w:p>
    <w:p w14:paraId="1B50FE20" w14:textId="77777777" w:rsidR="00374213" w:rsidRDefault="00051B69" w:rsidP="00051B69">
      <w:pPr>
        <w:tabs>
          <w:tab w:val="left" w:pos="1350"/>
        </w:tabs>
        <w:ind w:firstLine="90"/>
        <w:jc w:val="both"/>
        <w:rPr>
          <w:rFonts w:ascii="GHEA Grapalat" w:hAnsi="GHEA Grapalat"/>
          <w:b/>
        </w:rPr>
      </w:pPr>
      <w:r w:rsidRPr="00051B69">
        <w:rPr>
          <w:rFonts w:ascii="GHEA Grapalat" w:hAnsi="GHEA Grapalat"/>
          <w:b/>
        </w:rPr>
        <w:t xml:space="preserve">Электронная почта` </w:t>
      </w:r>
      <w:r w:rsidRPr="00051B69">
        <w:rPr>
          <w:rFonts w:ascii="GHEA Grapalat" w:hAnsi="GHEA Grapalat"/>
        </w:rPr>
        <w:t xml:space="preserve"> </w:t>
      </w:r>
      <w:r w:rsidR="00374213" w:rsidRPr="00D25FF8">
        <w:rPr>
          <w:rFonts w:ascii="GHEA Grapalat" w:hAnsi="GHEA Grapalat" w:cs="Sylfaen"/>
          <w:b/>
          <w:lang w:val="hy-AM"/>
        </w:rPr>
        <w:t>grigoryan.</w:t>
      </w:r>
      <w:r w:rsidR="00374213" w:rsidRPr="00D25FF8">
        <w:rPr>
          <w:rFonts w:ascii="GHEA Grapalat" w:hAnsi="GHEA Grapalat" w:cs="Sylfaen"/>
          <w:b/>
          <w:lang w:val="af-ZA"/>
        </w:rPr>
        <w:t>di</w:t>
      </w:r>
      <w:r w:rsidR="00374213" w:rsidRPr="00D25FF8">
        <w:rPr>
          <w:rFonts w:ascii="GHEA Grapalat" w:hAnsi="GHEA Grapalat" w:cs="Sylfaen"/>
          <w:b/>
          <w:lang w:val="hy-AM"/>
        </w:rPr>
        <w:t>ana@yerevan.am</w:t>
      </w:r>
      <w:r w:rsidR="00374213" w:rsidRPr="00051B69">
        <w:rPr>
          <w:rFonts w:ascii="GHEA Grapalat" w:hAnsi="GHEA Grapalat"/>
          <w:b/>
        </w:rPr>
        <w:t xml:space="preserve"> </w:t>
      </w:r>
    </w:p>
    <w:p w14:paraId="59340672" w14:textId="2E01EF95"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60C492E6" w:rsidR="00051B69" w:rsidRPr="00051B69" w:rsidRDefault="00A52C91" w:rsidP="00051B69">
      <w:pPr>
        <w:widowControl w:val="0"/>
        <w:spacing w:after="160"/>
        <w:ind w:right="-7"/>
        <w:jc w:val="center"/>
        <w:rPr>
          <w:rFonts w:ascii="GHEA Grapalat" w:hAnsi="GHEA Grapalat"/>
        </w:rPr>
      </w:pPr>
      <w:r w:rsidRPr="00A52C91">
        <w:rPr>
          <w:rFonts w:ascii="GHEA Grapalat" w:hAnsi="GHEA Grapalat"/>
          <w:sz w:val="20"/>
          <w:szCs w:val="20"/>
        </w:rPr>
        <w:t xml:space="preserve">НА ОТКРЫТЫЙ КОНКУРС, ОБЪЯВЛЕННЫЙ С ЦЕЛЬЮ ПРИОБРЕТЕНИЯ </w:t>
      </w:r>
      <w:r w:rsidRPr="00A52C91">
        <w:rPr>
          <w:rFonts w:ascii="GHEA Grapalat" w:hAnsi="GHEA Grapalat"/>
          <w:spacing w:val="6"/>
          <w:sz w:val="20"/>
          <w:szCs w:val="20"/>
        </w:rPr>
        <w:t>КОНСУЛЬТАЦИОННЫХ УСЛУГ ПО ПЕРЕПОДГОТОВКЕ МУНИЦИПАЛЬНЫХ СЛУЖАЩИХ АППАРАТА МЭРИИ ЕРЕВАНА И АППАРАТОВ РУКОВОДИТЕЛЕЙ АДМИНИСТРАТИВНЫХ РАЙОНОВ</w:t>
      </w:r>
      <w:r w:rsidRPr="00A52C91">
        <w:rPr>
          <w:rFonts w:ascii="GHEA Grapalat" w:hAnsi="GHEA Grapalat"/>
          <w:sz w:val="20"/>
          <w:szCs w:val="20"/>
        </w:rPr>
        <w:t xml:space="preserve"> </w:t>
      </w:r>
      <w:r w:rsidR="00051B69" w:rsidRPr="00051B69">
        <w:rPr>
          <w:rFonts w:ascii="GHEA Grapalat" w:hAnsi="GHEA Grapalat"/>
        </w:rPr>
        <w:t xml:space="preserve">ДЛЯ НУЖД </w:t>
      </w:r>
      <w:r w:rsidR="00051B69"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075078C0" w14:textId="77777777" w:rsidR="00157DAA" w:rsidRPr="00051B69" w:rsidRDefault="00157DAA" w:rsidP="00157DAA">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71BCF97C" w14:textId="77777777" w:rsidR="00051B69" w:rsidRPr="00051B69" w:rsidRDefault="00051B69" w:rsidP="00051B69">
      <w:pPr>
        <w:widowControl w:val="0"/>
        <w:spacing w:after="160"/>
        <w:ind w:firstLine="567"/>
        <w:jc w:val="center"/>
        <w:rPr>
          <w:rFonts w:ascii="GHEA Grapalat" w:hAnsi="GHEA Grapalat"/>
          <w:i/>
        </w:rPr>
      </w:pPr>
    </w:p>
    <w:p w14:paraId="3F4B97F7" w14:textId="77777777" w:rsidR="00A52C91" w:rsidRPr="00051B69" w:rsidRDefault="00A52C91" w:rsidP="00A52C91">
      <w:pPr>
        <w:widowControl w:val="0"/>
        <w:spacing w:after="160"/>
        <w:ind w:right="-7"/>
        <w:jc w:val="center"/>
        <w:rPr>
          <w:rFonts w:ascii="GHEA Grapalat" w:hAnsi="GHEA Grapalat"/>
        </w:rPr>
      </w:pPr>
      <w:r w:rsidRPr="00A52C91">
        <w:rPr>
          <w:rFonts w:ascii="GHEA Grapalat" w:hAnsi="GHEA Grapalat"/>
          <w:spacing w:val="6"/>
          <w:sz w:val="20"/>
          <w:szCs w:val="20"/>
        </w:rPr>
        <w:t>КОНСУЛЬТАЦИОННЫХ УСЛУГ ПО ПЕРЕПОДГОТОВКЕ МУНИЦИПАЛЬНЫХ СЛУЖАЩИХ АППАРАТА МЭРИИ ЕРЕВАНА И АППАРАТОВ РУКОВОДИТЕЛЕЙ АДМИНИСТРАТИВНЫХ РАЙОНОВ</w:t>
      </w:r>
      <w:r w:rsidRPr="00A52C91">
        <w:rPr>
          <w:rFonts w:ascii="GHEA Grapalat" w:hAnsi="GHEA Grapalat"/>
          <w:sz w:val="20"/>
          <w:szCs w:val="20"/>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2081919B"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Обеспечени</w:t>
      </w:r>
      <w:r w:rsidR="00157DAA">
        <w:rPr>
          <w:rFonts w:ascii="GHEA Grapalat" w:hAnsi="GHEA Grapalat"/>
          <w:lang w:val="en-US"/>
        </w:rPr>
        <w:t>e</w:t>
      </w:r>
      <w:r w:rsidR="00157DAA" w:rsidRPr="00C12E22">
        <w:rPr>
          <w:rFonts w:ascii="GHEA Grapalat" w:hAnsi="GHEA Grapalat"/>
        </w:rPr>
        <w:t xml:space="preserve"> </w:t>
      </w:r>
      <w:r w:rsidRPr="00051B69">
        <w:rPr>
          <w:rFonts w:ascii="GHEA Grapalat" w:hAnsi="GHEA Grapalat"/>
        </w:rPr>
        <w:t xml:space="preserve">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Default="00051B69" w:rsidP="00051B69">
      <w:pPr>
        <w:widowControl w:val="0"/>
        <w:spacing w:after="160"/>
        <w:jc w:val="center"/>
        <w:rPr>
          <w:rFonts w:ascii="GHEA Grapalat" w:hAnsi="GHEA Grapalat"/>
          <w:b/>
        </w:rPr>
      </w:pPr>
    </w:p>
    <w:p w14:paraId="70ECF1A9" w14:textId="77777777" w:rsidR="00C23BEA" w:rsidRDefault="00C23BEA" w:rsidP="00051B69">
      <w:pPr>
        <w:widowControl w:val="0"/>
        <w:spacing w:after="160"/>
        <w:jc w:val="center"/>
        <w:rPr>
          <w:rFonts w:ascii="GHEA Grapalat" w:hAnsi="GHEA Grapalat"/>
          <w:b/>
        </w:rPr>
      </w:pPr>
    </w:p>
    <w:p w14:paraId="0BEE46A6" w14:textId="77777777" w:rsidR="00C23BEA" w:rsidRDefault="00C23BEA" w:rsidP="00051B69">
      <w:pPr>
        <w:widowControl w:val="0"/>
        <w:spacing w:after="160"/>
        <w:jc w:val="center"/>
        <w:rPr>
          <w:rFonts w:ascii="GHEA Grapalat" w:hAnsi="GHEA Grapalat"/>
          <w:b/>
        </w:rPr>
      </w:pPr>
    </w:p>
    <w:p w14:paraId="0C6652D7" w14:textId="77777777" w:rsidR="00C23BEA" w:rsidRDefault="00C23BEA" w:rsidP="00051B69">
      <w:pPr>
        <w:widowControl w:val="0"/>
        <w:spacing w:after="160"/>
        <w:jc w:val="center"/>
        <w:rPr>
          <w:rFonts w:ascii="GHEA Grapalat" w:hAnsi="GHEA Grapalat"/>
          <w:b/>
        </w:rPr>
      </w:pPr>
    </w:p>
    <w:p w14:paraId="1D5EA276" w14:textId="77777777" w:rsidR="00C23BEA" w:rsidRPr="003E7921" w:rsidRDefault="00C23BEA" w:rsidP="00051B69">
      <w:pPr>
        <w:widowControl w:val="0"/>
        <w:spacing w:after="160"/>
        <w:jc w:val="center"/>
        <w:rPr>
          <w:rFonts w:ascii="GHEA Grapalat" w:hAnsi="GHEA Grapalat"/>
          <w:b/>
          <w:lang w:val="hy-AM"/>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lastRenderedPageBreak/>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6AD24208"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80682A">
        <w:rPr>
          <w:rFonts w:ascii="GHEA Grapalat" w:hAnsi="GHEA Grapalat"/>
          <w:spacing w:val="-6"/>
        </w:rPr>
        <w:t>ԵՔ-ՀԲՄԽԾՁԲ-25/38</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48B9AFB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374213" w:rsidRPr="00D25FF8">
        <w:rPr>
          <w:rFonts w:ascii="GHEA Grapalat" w:hAnsi="GHEA Grapalat" w:cs="Sylfaen"/>
          <w:b/>
          <w:lang w:val="hy-AM"/>
        </w:rPr>
        <w:t>grigoryan.</w:t>
      </w:r>
      <w:r w:rsidR="00374213" w:rsidRPr="00D25FF8">
        <w:rPr>
          <w:rFonts w:ascii="GHEA Grapalat" w:hAnsi="GHEA Grapalat" w:cs="Sylfaen"/>
          <w:b/>
          <w:lang w:val="af-ZA"/>
        </w:rPr>
        <w:t>di</w:t>
      </w:r>
      <w:r w:rsidR="00374213" w:rsidRPr="00D25FF8">
        <w:rPr>
          <w:rFonts w:ascii="GHEA Grapalat" w:hAnsi="GHEA Grapalat" w:cs="Sylfaen"/>
          <w:b/>
          <w:lang w:val="hy-AM"/>
        </w:rPr>
        <w:t>ana@yerevan.am</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0E219C5C" w14:textId="093F1562" w:rsidR="00A52C91" w:rsidRPr="00051B69" w:rsidRDefault="00051B69" w:rsidP="00A52C91">
      <w:pPr>
        <w:widowControl w:val="0"/>
        <w:spacing w:after="160"/>
        <w:ind w:right="-7"/>
        <w:jc w:val="center"/>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A52C91" w:rsidRPr="00A52C91">
        <w:rPr>
          <w:rFonts w:ascii="GHEA Grapalat" w:hAnsi="GHEA Grapalat"/>
        </w:rPr>
        <w:t xml:space="preserve">консультационных услуг по переподготовке муниципальных служащих аппарата мэрии </w:t>
      </w:r>
      <w:r w:rsidR="00A52C91">
        <w:rPr>
          <w:rFonts w:ascii="GHEA Grapalat" w:hAnsi="GHEA Grapalat"/>
        </w:rPr>
        <w:t>Е</w:t>
      </w:r>
      <w:r w:rsidR="00A52C91" w:rsidRPr="00A52C91">
        <w:rPr>
          <w:rFonts w:ascii="GHEA Grapalat" w:hAnsi="GHEA Grapalat"/>
        </w:rPr>
        <w:t xml:space="preserve">ревана и аппаратов руководителей административных районов </w:t>
      </w:r>
    </w:p>
    <w:p w14:paraId="1D6C777C" w14:textId="3A782B5F" w:rsidR="00051B69" w:rsidRPr="00051B69" w:rsidRDefault="009C7A5B" w:rsidP="00051B69">
      <w:pPr>
        <w:widowControl w:val="0"/>
        <w:tabs>
          <w:tab w:val="left" w:pos="1134"/>
        </w:tabs>
        <w:spacing w:after="160"/>
        <w:ind w:firstLine="567"/>
        <w:jc w:val="both"/>
        <w:outlineLvl w:val="2"/>
        <w:rPr>
          <w:rFonts w:ascii="GHEA Grapalat" w:hAnsi="GHEA Grapalat"/>
        </w:rPr>
      </w:pPr>
      <w:r>
        <w:rPr>
          <w:lang w:val="hy-AM"/>
        </w:rPr>
        <w:t xml:space="preserve"> </w:t>
      </w:r>
      <w:r w:rsidR="00051B69" w:rsidRPr="00051B69">
        <w:rPr>
          <w:rFonts w:ascii="GHEA Grapalat" w:hAnsi="GHEA Grapalat"/>
        </w:rPr>
        <w:t xml:space="preserve">для нужд мэрии г. Еревана, которые сгруппированы в </w:t>
      </w:r>
      <w:r>
        <w:rPr>
          <w:rFonts w:ascii="GHEA Grapalat" w:hAnsi="GHEA Grapalat"/>
        </w:rPr>
        <w:t>1</w:t>
      </w:r>
      <w:r w:rsidR="00F95FD0">
        <w:rPr>
          <w:rFonts w:ascii="GHEA Grapalat" w:hAnsi="GHEA Grapalat"/>
        </w:rPr>
        <w:t xml:space="preserve"> </w:t>
      </w:r>
      <w:r w:rsidR="00051B69"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56287D81" w:rsidR="00051B69" w:rsidRPr="00051B69" w:rsidRDefault="009C7A5B" w:rsidP="00051B69">
            <w:pPr>
              <w:widowControl w:val="0"/>
              <w:spacing w:after="120"/>
              <w:jc w:val="center"/>
              <w:rPr>
                <w:rFonts w:ascii="GHEA Grapalat" w:hAnsi="GHEA Grapalat"/>
              </w:rPr>
            </w:pPr>
            <w:r>
              <w:rPr>
                <w:rFonts w:ascii="GHEA Grapalat" w:hAnsi="GHEA Grapalat"/>
                <w:b/>
                <w:bCs/>
                <w:sz w:val="22"/>
                <w:szCs w:val="28"/>
              </w:rPr>
              <w:t xml:space="preserve"> До </w:t>
            </w:r>
            <w:r w:rsidR="00A52C91">
              <w:rPr>
                <w:rFonts w:ascii="GHEA Grapalat" w:hAnsi="GHEA Grapalat"/>
                <w:b/>
                <w:bCs/>
                <w:sz w:val="22"/>
                <w:szCs w:val="28"/>
              </w:rPr>
              <w:t>3</w:t>
            </w:r>
            <w:r>
              <w:rPr>
                <w:rFonts w:ascii="GHEA Grapalat" w:hAnsi="GHEA Grapalat"/>
                <w:b/>
                <w:bCs/>
                <w:sz w:val="22"/>
                <w:szCs w:val="28"/>
              </w:rPr>
              <w:t>0</w:t>
            </w:r>
            <w:r w:rsidR="00051B69" w:rsidRPr="00051B69">
              <w:rPr>
                <w:rFonts w:ascii="GHEA Grapalat" w:hAnsi="GHEA Grapalat"/>
                <w:b/>
                <w:bCs/>
                <w:sz w:val="22"/>
                <w:szCs w:val="28"/>
              </w:rPr>
              <w:t>00000</w:t>
            </w:r>
          </w:p>
        </w:tc>
        <w:tc>
          <w:tcPr>
            <w:tcW w:w="6317" w:type="dxa"/>
            <w:vAlign w:val="center"/>
          </w:tcPr>
          <w:p w14:paraId="3466AB8C" w14:textId="60A12C31" w:rsidR="00051B69" w:rsidRPr="00051B69" w:rsidRDefault="009C7A5B" w:rsidP="00051B69">
            <w:pPr>
              <w:widowControl w:val="0"/>
              <w:spacing w:after="120"/>
              <w:jc w:val="center"/>
              <w:rPr>
                <w:rFonts w:ascii="GHEA Grapalat" w:hAnsi="GHEA Grapalat"/>
              </w:rPr>
            </w:pPr>
            <w:r>
              <w:t>К</w:t>
            </w:r>
            <w:r w:rsidRPr="00245116">
              <w:t>онсультационны</w:t>
            </w:r>
            <w:r>
              <w:t>е</w:t>
            </w:r>
            <w:r w:rsidRPr="00245116">
              <w:t xml:space="preserve"> услуг</w:t>
            </w:r>
            <w:r>
              <w:t>и</w:t>
            </w:r>
            <w:r w:rsidRPr="00245116">
              <w:t xml:space="preserve"> </w:t>
            </w:r>
            <w:r w:rsidR="00A52C91" w:rsidRPr="00A52C91">
              <w:t>по переподготовке муниципальных служащих аппарата мэрии Еревана и аппаратов руководителей административных районов</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7F561286" w14:textId="77777777" w:rsidR="00A70691" w:rsidRPr="00F412AC" w:rsidRDefault="00A70691" w:rsidP="00A70691">
      <w:pPr>
        <w:widowControl w:val="0"/>
        <w:spacing w:after="120"/>
        <w:jc w:val="both"/>
        <w:rPr>
          <w:rFonts w:ascii="GHEA Grapalat" w:hAnsi="GHEA Grapalat" w:cs="Arial"/>
          <w:sz w:val="16"/>
        </w:rPr>
      </w:pPr>
      <w:r w:rsidRPr="00F566BF">
        <w:rPr>
          <w:rFonts w:ascii="GHEA Grapalat" w:hAnsi="GHEA Grapalat"/>
          <w:sz w:val="20"/>
          <w:lang w:val="pt-BR"/>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0B17835D" w14:textId="77777777" w:rsidR="009C7A5B" w:rsidRPr="009C7A5B" w:rsidRDefault="009C7A5B" w:rsidP="009C7A5B">
      <w:pPr>
        <w:widowControl w:val="0"/>
        <w:tabs>
          <w:tab w:val="left" w:pos="1134"/>
        </w:tabs>
        <w:spacing w:after="160"/>
        <w:ind w:firstLine="567"/>
        <w:jc w:val="both"/>
        <w:rPr>
          <w:rFonts w:ascii="GHEA Grapalat" w:hAnsi="GHEA Grapalat" w:cs="Arial Armenian"/>
          <w:b/>
          <w:bCs/>
          <w:lang w:val="hy-AM"/>
        </w:rPr>
      </w:pPr>
      <w:r w:rsidRPr="009C7A5B">
        <w:rPr>
          <w:rFonts w:ascii="GHEA Grapalat" w:hAnsi="GHEA Grapalat" w:cs="Arial Armenian"/>
          <w:b/>
          <w:bCs/>
        </w:rPr>
        <w:t>Отобранный</w:t>
      </w:r>
      <w:r w:rsidRPr="009C7A5B">
        <w:rPr>
          <w:rFonts w:ascii="GHEA Grapalat" w:hAnsi="GHEA Grapalat" w:cs="Arial Armenian"/>
          <w:b/>
          <w:bCs/>
          <w:lang w:val="hy-AM"/>
        </w:rPr>
        <w:t xml:space="preserve"> участник определяется на основании подпункта 2 пункта 1 статьи 44 Закона РА О закупках по принципу предпочтения участника, </w:t>
      </w:r>
      <w:r w:rsidRPr="009C7A5B">
        <w:rPr>
          <w:rFonts w:ascii="GHEA Grapalat" w:hAnsi="GHEA Grapalat" w:cs="Arial Armenian"/>
          <w:b/>
          <w:bCs/>
        </w:rPr>
        <w:t xml:space="preserve">который </w:t>
      </w:r>
      <w:r w:rsidRPr="009C7A5B">
        <w:rPr>
          <w:rFonts w:ascii="GHEA Grapalat" w:hAnsi="GHEA Grapalat" w:cs="Arial Armenian"/>
          <w:b/>
          <w:bCs/>
          <w:lang w:val="hy-AM"/>
        </w:rPr>
        <w:t>соответству</w:t>
      </w:r>
      <w:r w:rsidRPr="009C7A5B">
        <w:rPr>
          <w:rFonts w:ascii="GHEA Grapalat" w:hAnsi="GHEA Grapalat" w:cs="Arial Armenian"/>
          <w:b/>
          <w:bCs/>
        </w:rPr>
        <w:t xml:space="preserve">ет </w:t>
      </w:r>
      <w:r w:rsidRPr="009C7A5B">
        <w:rPr>
          <w:rFonts w:ascii="GHEA Grapalat" w:hAnsi="GHEA Grapalat" w:cs="Arial Armenian"/>
          <w:b/>
          <w:bCs/>
          <w:lang w:val="hy-AM"/>
        </w:rPr>
        <w:t>минимальным неценовым условиям и предложил самую низкую цену</w:t>
      </w:r>
    </w:p>
    <w:p w14:paraId="20172E0D" w14:textId="77777777" w:rsidR="009C7A5B" w:rsidRPr="00FC6B04" w:rsidRDefault="009C7A5B" w:rsidP="009C7A5B">
      <w:pPr>
        <w:widowControl w:val="0"/>
        <w:tabs>
          <w:tab w:val="left" w:pos="1134"/>
        </w:tabs>
        <w:spacing w:after="160"/>
        <w:ind w:firstLine="567"/>
        <w:jc w:val="both"/>
        <w:rPr>
          <w:rFonts w:ascii="GHEA Grapalat" w:hAnsi="GHEA Grapalat" w:cs="Arial Armenian"/>
          <w:b/>
          <w:lang w:val="hy-AM"/>
        </w:rPr>
      </w:pPr>
      <w:r w:rsidRPr="00FC6B04">
        <w:rPr>
          <w:rFonts w:ascii="GHEA Grapalat" w:hAnsi="GHEA Grapalat" w:cs="Arial Armenian"/>
          <w:b/>
        </w:rPr>
        <w:t xml:space="preserve">Несоответствие участника неценовым условиям является основанием </w:t>
      </w:r>
      <w:r w:rsidRPr="00FC6B04">
        <w:rPr>
          <w:rFonts w:ascii="GHEA Grapalat" w:hAnsi="GHEA Grapalat" w:cs="Arial Armenian"/>
          <w:b/>
        </w:rPr>
        <w:lastRenderedPageBreak/>
        <w:t>для отклонения заявки.</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9F602B4" w14:textId="6F6B1635" w:rsidR="003E7921" w:rsidRPr="00132B1A" w:rsidRDefault="003E7921" w:rsidP="003E7921">
            <w:pPr>
              <w:widowControl w:val="0"/>
              <w:tabs>
                <w:tab w:val="left" w:pos="1134"/>
              </w:tabs>
              <w:spacing w:after="160"/>
              <w:ind w:firstLine="567"/>
              <w:jc w:val="both"/>
              <w:rPr>
                <w:rFonts w:ascii="GHEA Grapalat" w:hAnsi="GHEA Grapalat" w:cs="Arial Armenian"/>
                <w:color w:val="000000" w:themeColor="text1"/>
                <w:lang w:val="hy-AM"/>
              </w:rPr>
            </w:pPr>
            <w:r w:rsidRPr="00132B1A">
              <w:rPr>
                <w:rFonts w:ascii="GHEA Grapalat" w:hAnsi="GHEA Grapalat" w:cs="Arial Armenian"/>
                <w:color w:val="000000" w:themeColor="text1"/>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w:t>
            </w:r>
            <w:r w:rsidR="00973EF4" w:rsidRPr="00132B1A">
              <w:rPr>
                <w:rFonts w:ascii="GHEA Grapalat" w:hAnsi="GHEA Grapalat" w:cs="Arial Armenian"/>
                <w:color w:val="000000" w:themeColor="text1"/>
              </w:rPr>
              <w:t xml:space="preserve">как </w:t>
            </w:r>
            <w:r w:rsidRPr="00132B1A">
              <w:rPr>
                <w:rFonts w:ascii="GHEA Grapalat" w:hAnsi="GHEA Grapalat" w:cs="Arial Armenian"/>
                <w:color w:val="000000" w:themeColor="text1"/>
              </w:rPr>
              <w:t>аналогичны</w:t>
            </w:r>
            <w:r w:rsidR="00973EF4" w:rsidRPr="00132B1A">
              <w:rPr>
                <w:rFonts w:ascii="GHEA Grapalat" w:hAnsi="GHEA Grapalat" w:cs="Arial Armenian"/>
                <w:color w:val="000000" w:themeColor="text1"/>
              </w:rPr>
              <w:t>й</w:t>
            </w:r>
            <w:r w:rsidRPr="00132B1A">
              <w:rPr>
                <w:rFonts w:ascii="GHEA Grapalat" w:hAnsi="GHEA Grapalat" w:cs="Arial Armenian"/>
                <w:color w:val="000000" w:themeColor="text1"/>
              </w:rPr>
              <w:t xml:space="preserve">, если объем (или суммарный объем) оказанных в его (их) рамках работ в </w:t>
            </w:r>
            <w:r w:rsidR="008F34B0" w:rsidRPr="00132B1A">
              <w:rPr>
                <w:rFonts w:ascii="GHEA Grapalat" w:hAnsi="GHEA Grapalat" w:cs="Arial Armenian"/>
                <w:color w:val="000000" w:themeColor="text1"/>
              </w:rPr>
              <w:t>денежном</w:t>
            </w:r>
            <w:r w:rsidRPr="00132B1A">
              <w:rPr>
                <w:rFonts w:ascii="GHEA Grapalat" w:hAnsi="GHEA Grapalat" w:cs="Arial Armenian"/>
                <w:color w:val="000000" w:themeColor="text1"/>
              </w:rPr>
              <w:t xml:space="preserve"> выражении </w:t>
            </w:r>
            <w:r w:rsidR="009C7A5B" w:rsidRPr="00132B1A">
              <w:rPr>
                <w:color w:val="000000" w:themeColor="text1"/>
              </w:rPr>
              <w:t>не меньше суммы ценового предложения</w:t>
            </w:r>
            <w:r w:rsidR="00132B1A" w:rsidRPr="00132B1A">
              <w:rPr>
                <w:color w:val="000000" w:themeColor="text1"/>
              </w:rPr>
              <w:t xml:space="preserve"> участника.</w:t>
            </w:r>
            <w:r w:rsidR="009C7A5B" w:rsidRPr="00132B1A">
              <w:rPr>
                <w:rFonts w:ascii="GHEA Grapalat" w:hAnsi="GHEA Grapalat" w:cs="Arial Armenian"/>
                <w:color w:val="000000" w:themeColor="text1"/>
              </w:rPr>
              <w:t xml:space="preserve"> </w:t>
            </w:r>
            <w:r w:rsidRPr="00132B1A">
              <w:rPr>
                <w:rFonts w:ascii="GHEA Grapalat" w:hAnsi="GHEA Grapalat" w:cs="Arial Armenian"/>
                <w:color w:val="000000" w:themeColor="text1"/>
              </w:rPr>
              <w:t xml:space="preserve">При этом объем работ, оказанных в рамках хотя бы одного договора, в </w:t>
            </w:r>
            <w:r w:rsidR="008F34B0" w:rsidRPr="00132B1A">
              <w:rPr>
                <w:rFonts w:ascii="GHEA Grapalat" w:hAnsi="GHEA Grapalat" w:cs="Arial Armenian"/>
                <w:color w:val="000000" w:themeColor="text1"/>
              </w:rPr>
              <w:t>денежном</w:t>
            </w:r>
            <w:r w:rsidRPr="00132B1A">
              <w:rPr>
                <w:rFonts w:ascii="GHEA Grapalat" w:hAnsi="GHEA Grapalat" w:cs="Arial Armenian"/>
                <w:color w:val="000000" w:themeColor="text1"/>
              </w:rPr>
              <w:t xml:space="preserve"> выражении должен быть </w:t>
            </w:r>
            <w:r w:rsidRPr="00132B1A">
              <w:rPr>
                <w:rFonts w:ascii="GHEA Grapalat" w:hAnsi="GHEA Grapalat"/>
                <w:color w:val="000000" w:themeColor="text1"/>
              </w:rPr>
              <w:t xml:space="preserve">не менее </w:t>
            </w:r>
            <w:r w:rsidR="008F34B0" w:rsidRPr="00132B1A">
              <w:rPr>
                <w:rFonts w:ascii="GHEA Grapalat" w:hAnsi="GHEA Grapalat"/>
                <w:color w:val="000000" w:themeColor="text1"/>
              </w:rPr>
              <w:t>пятидесяти</w:t>
            </w:r>
            <w:r w:rsidRPr="00132B1A">
              <w:rPr>
                <w:rFonts w:ascii="GHEA Grapalat" w:hAnsi="GHEA Grapalat"/>
                <w:color w:val="000000" w:themeColor="text1"/>
              </w:rPr>
              <w:t xml:space="preserve"> процентов </w:t>
            </w:r>
            <w:r w:rsidR="008F34B0" w:rsidRPr="00132B1A">
              <w:rPr>
                <w:color w:val="000000" w:themeColor="text1"/>
              </w:rPr>
              <w:t>ценового предложения</w:t>
            </w:r>
            <w:r w:rsidR="00132B1A" w:rsidRPr="00132B1A">
              <w:rPr>
                <w:color w:val="000000" w:themeColor="text1"/>
              </w:rPr>
              <w:t xml:space="preserve"> участника.</w:t>
            </w:r>
            <w:r w:rsidRPr="00132B1A">
              <w:rPr>
                <w:rFonts w:ascii="GHEA Grapalat" w:hAnsi="GHEA Grapalat" w:cs="Arial Armenian"/>
                <w:color w:val="000000" w:themeColor="text1"/>
              </w:rPr>
              <w:t xml:space="preserve"> </w:t>
            </w:r>
          </w:p>
          <w:p w14:paraId="71EC4ECA" w14:textId="18BB773B" w:rsidR="003D08B6" w:rsidRDefault="003D08B6" w:rsidP="008C1FF8">
            <w:pPr>
              <w:widowControl w:val="0"/>
              <w:tabs>
                <w:tab w:val="left" w:pos="1134"/>
              </w:tabs>
              <w:spacing w:after="160"/>
              <w:jc w:val="both"/>
              <w:rPr>
                <w:rFonts w:ascii="GHEA Grapalat" w:hAnsi="GHEA Grapalat"/>
                <w:color w:val="000000"/>
              </w:rPr>
            </w:pPr>
          </w:p>
        </w:tc>
        <w:tc>
          <w:tcPr>
            <w:tcW w:w="3028" w:type="dxa"/>
          </w:tcPr>
          <w:p w14:paraId="11978C27" w14:textId="53063F89"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w:t>
            </w:r>
            <w:r w:rsidR="005D7A88">
              <w:rPr>
                <w:rFonts w:ascii="GHEA Grapalat" w:hAnsi="GHEA Grapalat"/>
                <w:color w:val="000000"/>
              </w:rPr>
              <w:t>а</w:t>
            </w:r>
            <w:r w:rsidRPr="00DE746E">
              <w:rPr>
                <w:rFonts w:ascii="GHEA Grapalat" w:hAnsi="GHEA Grapalat"/>
                <w:color w:val="000000"/>
              </w:rPr>
              <w:t>-</w:t>
            </w:r>
            <w:r w:rsidR="005D7A88">
              <w:rPr>
                <w:rFonts w:ascii="GHEA Grapalat" w:hAnsi="GHEA Grapalat"/>
                <w:color w:val="000000"/>
              </w:rPr>
              <w:t>сдачи</w:t>
            </w:r>
            <w:r w:rsidRPr="00DE746E">
              <w:rPr>
                <w:rFonts w:ascii="GHEA Grapalat" w:hAnsi="GHEA Grapalat"/>
                <w:color w:val="000000"/>
              </w:rPr>
              <w:t xml:space="preserve"> и т.п.), утвержденный сторонами данного договора, удостоверяющий исполнение </w:t>
            </w:r>
            <w:r w:rsidR="00132B1A">
              <w:rPr>
                <w:rFonts w:ascii="GHEA Grapalat" w:hAnsi="GHEA Grapalat"/>
                <w:color w:val="000000"/>
              </w:rPr>
              <w:t>договора</w:t>
            </w:r>
            <w:r w:rsidRPr="00DE746E">
              <w:rPr>
                <w:rFonts w:ascii="GHEA Grapalat" w:hAnsi="GHEA Grapalat"/>
                <w:color w:val="000000"/>
              </w:rPr>
              <w:t xml:space="preserve"> в указанный срок, либо письменное подтверждение стороны о принятии исполнения данного договора.</w:t>
            </w:r>
          </w:p>
        </w:tc>
        <w:tc>
          <w:tcPr>
            <w:tcW w:w="2322" w:type="dxa"/>
          </w:tcPr>
          <w:p w14:paraId="19C52678" w14:textId="68E2FCCD" w:rsidR="00081443" w:rsidRPr="00081443" w:rsidRDefault="00132B1A" w:rsidP="00081443">
            <w:pPr>
              <w:ind w:firstLine="567"/>
              <w:jc w:val="both"/>
              <w:rPr>
                <w:rFonts w:ascii="GHEA Grapalat" w:hAnsi="GHEA Grapalat"/>
                <w:color w:val="000000"/>
              </w:rPr>
            </w:pPr>
            <w:r w:rsidRPr="00132B1A">
              <w:rPr>
                <w:rFonts w:ascii="GHEA Grapalat" w:hAnsi="GHEA Grapalat"/>
                <w:color w:val="000000"/>
              </w:rPr>
              <w:t>В контексте данной процедуры аналогичными считаются выполненные услуги</w:t>
            </w:r>
            <w:r w:rsidR="00081443" w:rsidRPr="00833D19">
              <w:rPr>
                <w:rFonts w:ascii="Sylfaen" w:hAnsi="Sylfaen" w:cs="Sylfaen"/>
                <w:sz w:val="19"/>
                <w:szCs w:val="19"/>
              </w:rPr>
              <w:t xml:space="preserve"> </w:t>
            </w:r>
            <w:r w:rsidR="00081443" w:rsidRPr="00081443">
              <w:rPr>
                <w:rFonts w:ascii="GHEA Grapalat" w:hAnsi="GHEA Grapalat"/>
                <w:color w:val="000000"/>
              </w:rPr>
              <w:t>переподготовки.</w:t>
            </w:r>
          </w:p>
          <w:p w14:paraId="7DE875E0" w14:textId="67092966" w:rsidR="003D08B6" w:rsidRPr="005F4445" w:rsidRDefault="00132B1A" w:rsidP="008C1FF8">
            <w:pPr>
              <w:widowControl w:val="0"/>
              <w:tabs>
                <w:tab w:val="left" w:pos="1134"/>
              </w:tabs>
              <w:spacing w:after="160"/>
              <w:jc w:val="both"/>
              <w:rPr>
                <w:rFonts w:ascii="GHEA Grapalat" w:hAnsi="GHEA Grapalat"/>
                <w:color w:val="000000"/>
              </w:rPr>
            </w:pPr>
            <w:r w:rsidRPr="00132B1A">
              <w:rPr>
                <w:rFonts w:ascii="GHEA Grapalat" w:hAnsi="GHEA Grapalat"/>
                <w:color w:val="000000"/>
              </w:rPr>
              <w:t xml:space="preserve">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4B16BE1" w14:textId="2C8523AE" w:rsidR="00ED7B8D" w:rsidRPr="00081443" w:rsidRDefault="005D7A88" w:rsidP="00081443">
      <w:pPr>
        <w:widowControl w:val="0"/>
        <w:tabs>
          <w:tab w:val="left" w:pos="1134"/>
        </w:tabs>
        <w:spacing w:after="160" w:line="360" w:lineRule="auto"/>
        <w:ind w:firstLine="567"/>
        <w:jc w:val="both"/>
        <w:rPr>
          <w:b/>
          <w:bCs/>
          <w:i/>
          <w:iCs/>
        </w:rPr>
      </w:pPr>
      <w:r w:rsidRPr="005D7A88">
        <w:rPr>
          <w:rFonts w:ascii="GHEA Grapalat" w:hAnsi="GHEA Grapalat" w:cs="Arial Armenian"/>
          <w:b/>
          <w:i/>
          <w:color w:val="FF0000"/>
        </w:rPr>
        <w:t>а</w:t>
      </w:r>
      <w:r w:rsidR="00ED7B8D" w:rsidRPr="00081443">
        <w:rPr>
          <w:b/>
          <w:bCs/>
          <w:i/>
          <w:iCs/>
        </w:rPr>
        <w:t>) В основном составе долж</w:t>
      </w:r>
      <w:r w:rsidR="00F66FF7" w:rsidRPr="00081443">
        <w:rPr>
          <w:b/>
          <w:bCs/>
          <w:i/>
          <w:iCs/>
        </w:rPr>
        <w:t>ны</w:t>
      </w:r>
      <w:r w:rsidR="00ED7B8D" w:rsidRPr="00081443">
        <w:rPr>
          <w:b/>
          <w:bCs/>
          <w:i/>
          <w:iCs/>
        </w:rPr>
        <w:t xml:space="preserve"> быть задействован</w:t>
      </w:r>
      <w:r w:rsidR="00F66FF7" w:rsidRPr="00081443">
        <w:rPr>
          <w:b/>
          <w:bCs/>
          <w:i/>
          <w:iCs/>
        </w:rPr>
        <w:t>ы</w:t>
      </w:r>
      <w:r w:rsidR="00ED7B8D" w:rsidRPr="00081443">
        <w:rPr>
          <w:b/>
          <w:bCs/>
          <w:i/>
          <w:iCs/>
        </w:rPr>
        <w:t xml:space="preserve">  </w:t>
      </w:r>
      <w:r w:rsidR="00081443" w:rsidRPr="00081443">
        <w:rPr>
          <w:b/>
          <w:bCs/>
          <w:i/>
          <w:iCs/>
        </w:rPr>
        <w:t>5-10 специалистов</w:t>
      </w:r>
      <w:r w:rsidR="00F66FF7" w:rsidRPr="00830570">
        <w:rPr>
          <w:b/>
          <w:bCs/>
          <w:i/>
          <w:iCs/>
        </w:rPr>
        <w:t>.</w:t>
      </w:r>
      <w:r w:rsidR="00081443" w:rsidRPr="00081443">
        <w:rPr>
          <w:rFonts w:ascii="Sylfaen" w:eastAsia="GHEA Grapalat" w:hAnsi="Sylfaen" w:cs="GHEA Grapalat"/>
          <w:b/>
          <w:i/>
          <w:sz w:val="20"/>
          <w:szCs w:val="20"/>
          <w:lang w:val="hy-AM"/>
        </w:rPr>
        <w:t xml:space="preserve"> </w:t>
      </w:r>
      <w:r w:rsidR="00081443" w:rsidRPr="00081443">
        <w:rPr>
          <w:b/>
          <w:bCs/>
          <w:i/>
          <w:iCs/>
        </w:rPr>
        <w:t>Преподаватели, привлекаемые к учебному процессу, должны либо иметь ученую степень (доктора наук (профессора) или кандидата наук (доцента), либо быть представителями исполнительных и законодательных органов.</w:t>
      </w:r>
      <w:r w:rsidR="00081443" w:rsidRPr="00833D19">
        <w:t xml:space="preserve"> </w:t>
      </w:r>
      <w:r w:rsidR="00F66FF7" w:rsidRPr="00830570">
        <w:rPr>
          <w:b/>
          <w:bCs/>
          <w:i/>
          <w:iCs/>
        </w:rPr>
        <w:t xml:space="preserve"> В качестве обоснования наличия трудовых ресурсов участник представляет письменные соглашения, подтвержденные привлеченными в штат специалистами, об их привлечении к выполняемым работам. Необходимо предоставить копии диплома/ов, документа, удостоверяющего личность, копии документов, подтверждающих (удостоверяющих) стаж работы (трудовая книжка или электронная версия трудовой книжки либо соответствующая справка, предоставленная работодателем).</w:t>
      </w:r>
    </w:p>
    <w:p w14:paraId="67B65724" w14:textId="23378D08"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5D56797"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754B1FD7" w14:textId="2AC21C0C" w:rsidR="005016EB" w:rsidRPr="00200DC1" w:rsidRDefault="005D7A88" w:rsidP="005016EB">
      <w:pPr>
        <w:widowControl w:val="0"/>
        <w:tabs>
          <w:tab w:val="left" w:pos="1134"/>
        </w:tabs>
        <w:spacing w:after="160" w:line="360" w:lineRule="auto"/>
        <w:ind w:firstLine="567"/>
        <w:jc w:val="both"/>
        <w:rPr>
          <w:b/>
          <w:bCs/>
          <w:i/>
          <w:iCs/>
        </w:rPr>
      </w:pPr>
      <w:r w:rsidRPr="00C761DB">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53028E">
        <w:rPr>
          <w:rFonts w:ascii="GHEA Grapalat" w:hAnsi="GHEA Grapalat" w:cs="Arial Armenian"/>
        </w:rPr>
        <w:t xml:space="preserve">задействованными в </w:t>
      </w:r>
      <w:r>
        <w:rPr>
          <w:rFonts w:ascii="GHEA Grapalat" w:hAnsi="GHEA Grapalat" w:cs="Arial Armenian"/>
        </w:rPr>
        <w:t>основном составе</w:t>
      </w:r>
      <w:r w:rsidRPr="0053028E">
        <w:rPr>
          <w:rFonts w:ascii="GHEA Grapalat" w:hAnsi="GHEA Grapalat" w:cs="Arial Armenian"/>
        </w:rPr>
        <w:t>, о привлечении последних к выполняемым работам</w:t>
      </w:r>
      <w:r w:rsidRPr="00C761DB">
        <w:rPr>
          <w:rFonts w:ascii="GHEA Grapalat" w:hAnsi="GHEA Grapalat"/>
        </w:rPr>
        <w:t xml:space="preserve">, </w:t>
      </w:r>
      <w:r w:rsidR="005016EB" w:rsidRPr="00830570">
        <w:rPr>
          <w:b/>
          <w:bCs/>
          <w:i/>
          <w:iCs/>
        </w:rPr>
        <w:t>Необходимо предоставить копии диплома/ов, документа, удостоверяющего личность, копии документов, подтверждающих (удостоверяющих) стаж работы (трудовая книжка или электронная версия трудовой книжки либо соответствующая справка, предоставленная работодателем).</w:t>
      </w:r>
    </w:p>
    <w:p w14:paraId="76073F16" w14:textId="5E1178FC" w:rsidR="005D7A88" w:rsidRDefault="005D7A88" w:rsidP="005D7A88">
      <w:pPr>
        <w:widowControl w:val="0"/>
        <w:tabs>
          <w:tab w:val="left" w:pos="1134"/>
        </w:tabs>
        <w:spacing w:after="160"/>
        <w:ind w:firstLine="567"/>
        <w:jc w:val="both"/>
        <w:rPr>
          <w:rFonts w:ascii="GHEA Grapalat" w:hAnsi="GHEA Grapalat"/>
        </w:rPr>
      </w:pP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удовлетворительно, если последний обеспечивает условия и требования, </w:t>
      </w:r>
      <w:r w:rsidRPr="009044F1">
        <w:rPr>
          <w:rFonts w:ascii="GHEA Grapalat" w:hAnsi="GHEA Grapalat"/>
        </w:rPr>
        <w:lastRenderedPageBreak/>
        <w:t>предусмотренные настоящим подпунктом</w:t>
      </w:r>
      <w:r>
        <w:rPr>
          <w:rFonts w:ascii="GHEA Grapalat" w:hAnsi="GHEA Grapalat"/>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w:t>
      </w:r>
      <w:r w:rsidRPr="009044F1">
        <w:rPr>
          <w:rFonts w:ascii="GHEA Grapalat" w:hAnsi="GHEA Grapalat"/>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9B73986" w14:textId="3A2BD474" w:rsidR="00081443" w:rsidRPr="00051B69" w:rsidRDefault="00096865" w:rsidP="00081443">
      <w:pPr>
        <w:widowControl w:val="0"/>
        <w:spacing w:after="160"/>
        <w:ind w:firstLine="567"/>
        <w:jc w:val="both"/>
        <w:rPr>
          <w:rFonts w:ascii="GHEA Grapalat" w:hAnsi="GHEA Grapalat"/>
        </w:rPr>
      </w:pPr>
      <w:r w:rsidRPr="009044F1">
        <w:rPr>
          <w:rFonts w:ascii="GHEA Grapalat" w:hAnsi="GHEA Grapalat"/>
        </w:rPr>
        <w:t>4.2</w:t>
      </w:r>
      <w:r w:rsidR="00444026" w:rsidRPr="00444026">
        <w:rPr>
          <w:rFonts w:ascii="GHEA Grapalat" w:hAnsi="GHEA Grapalat"/>
        </w:rPr>
        <w:t>.</w:t>
      </w:r>
      <w:r w:rsidR="003065C4" w:rsidRPr="00444026">
        <w:rPr>
          <w:rFonts w:ascii="GHEA Grapalat" w:hAnsi="GHEA Grapalat"/>
        </w:rPr>
        <w:tab/>
      </w:r>
      <w:r w:rsidRPr="009044F1">
        <w:rPr>
          <w:rFonts w:ascii="GHEA Grapalat" w:hAnsi="GHEA Grapalat"/>
        </w:rPr>
        <w:t xml:space="preserve">Заявки на процедуру необходимо подать посредством системы не позднее, </w:t>
      </w:r>
      <w:r w:rsidR="00081443" w:rsidRPr="00051B69">
        <w:rPr>
          <w:rFonts w:ascii="GHEA Grapalat" w:hAnsi="GHEA Grapalat"/>
          <w:b/>
          <w:bCs/>
        </w:rPr>
        <w:t xml:space="preserve">до </w:t>
      </w:r>
      <w:r w:rsidR="00081443" w:rsidRPr="00051B69">
        <w:rPr>
          <w:rFonts w:ascii="GHEA Grapalat" w:hAnsi="GHEA Grapalat"/>
          <w:b/>
          <w:bCs/>
          <w:sz w:val="20"/>
          <w:szCs w:val="20"/>
          <w:lang w:val="af-ZA"/>
        </w:rPr>
        <w:t>1</w:t>
      </w:r>
      <w:r w:rsidR="0015041F">
        <w:rPr>
          <w:rFonts w:ascii="GHEA Grapalat" w:hAnsi="GHEA Grapalat"/>
          <w:b/>
          <w:bCs/>
          <w:sz w:val="20"/>
          <w:szCs w:val="20"/>
          <w:lang w:val="af-ZA"/>
        </w:rPr>
        <w:t>4</w:t>
      </w:r>
      <w:r w:rsidR="00081443" w:rsidRPr="00051B69">
        <w:rPr>
          <w:rFonts w:ascii="GHEA Grapalat" w:hAnsi="GHEA Grapalat"/>
          <w:b/>
          <w:bCs/>
          <w:sz w:val="20"/>
          <w:szCs w:val="20"/>
          <w:lang w:val="af-ZA"/>
        </w:rPr>
        <w:t>:00</w:t>
      </w:r>
      <w:r w:rsidR="00081443" w:rsidRPr="00051B69">
        <w:rPr>
          <w:rFonts w:ascii="GHEA Grapalat" w:hAnsi="GHEA Grapalat"/>
          <w:b/>
          <w:bCs/>
        </w:rPr>
        <w:t xml:space="preserve"> часов </w:t>
      </w:r>
      <w:r w:rsidR="00081443">
        <w:rPr>
          <w:rFonts w:ascii="GHEA Grapalat" w:hAnsi="GHEA Grapalat"/>
          <w:b/>
          <w:bCs/>
        </w:rPr>
        <w:t>1</w:t>
      </w:r>
      <w:r w:rsidR="0015041F">
        <w:rPr>
          <w:rFonts w:ascii="GHEA Grapalat" w:hAnsi="GHEA Grapalat"/>
          <w:b/>
          <w:bCs/>
          <w:lang w:val="hy-AM"/>
        </w:rPr>
        <w:t>2</w:t>
      </w:r>
      <w:r w:rsidR="00081443" w:rsidRPr="00051B69">
        <w:rPr>
          <w:rFonts w:ascii="GHEA Grapalat" w:hAnsi="GHEA Grapalat"/>
          <w:b/>
          <w:bCs/>
          <w:lang w:val="hy-AM"/>
        </w:rPr>
        <w:t>.</w:t>
      </w:r>
      <w:r w:rsidR="00081443">
        <w:rPr>
          <w:rFonts w:ascii="GHEA Grapalat" w:hAnsi="GHEA Grapalat"/>
          <w:b/>
          <w:bCs/>
        </w:rPr>
        <w:t>0</w:t>
      </w:r>
      <w:r w:rsidR="0015041F">
        <w:rPr>
          <w:rFonts w:ascii="GHEA Grapalat" w:hAnsi="GHEA Grapalat"/>
          <w:b/>
          <w:bCs/>
          <w:lang w:val="hy-AM"/>
        </w:rPr>
        <w:t>9</w:t>
      </w:r>
      <w:r w:rsidR="00081443" w:rsidRPr="00051B69">
        <w:rPr>
          <w:rFonts w:ascii="GHEA Grapalat" w:hAnsi="GHEA Grapalat"/>
          <w:b/>
          <w:bCs/>
          <w:lang w:val="hy-AM"/>
        </w:rPr>
        <w:t>.2025</w:t>
      </w:r>
      <w:r w:rsidR="00081443" w:rsidRPr="00051B69">
        <w:rPr>
          <w:rFonts w:ascii="GHEA Grapalat" w:hAnsi="GHEA Grapalat"/>
          <w:b/>
          <w:bCs/>
        </w:rPr>
        <w:t>г.</w:t>
      </w:r>
      <w:r w:rsidR="00081443" w:rsidRPr="00051B69">
        <w:rPr>
          <w:rFonts w:ascii="GHEA Grapalat" w:hAnsi="GHEA Grapalat"/>
        </w:rPr>
        <w:t>.</w:t>
      </w:r>
    </w:p>
    <w:p w14:paraId="2008FBFD" w14:textId="252699D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w:t>
      </w:r>
      <w:r w:rsidRPr="009044F1">
        <w:rPr>
          <w:rFonts w:ascii="GHEA Grapalat" w:hAnsi="GHEA Grapalat"/>
        </w:rPr>
        <w:lastRenderedPageBreak/>
        <w:t>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322C58F5"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в 1</w:t>
      </w:r>
      <w:r w:rsidR="0015041F">
        <w:rPr>
          <w:rFonts w:ascii="GHEA Grapalat" w:hAnsi="GHEA Grapalat"/>
          <w:b/>
          <w:bCs/>
          <w:sz w:val="24"/>
          <w:szCs w:val="24"/>
          <w:lang w:val="hy-AM"/>
        </w:rPr>
        <w:t>4</w:t>
      </w:r>
      <w:r w:rsidR="00206E88" w:rsidRPr="00206E88">
        <w:rPr>
          <w:rFonts w:ascii="GHEA Grapalat" w:hAnsi="GHEA Grapalat"/>
          <w:b/>
          <w:bCs/>
          <w:sz w:val="24"/>
          <w:szCs w:val="24"/>
        </w:rPr>
        <w:t xml:space="preserve">:00 часов </w:t>
      </w:r>
      <w:r w:rsidR="00086D2E">
        <w:rPr>
          <w:rFonts w:ascii="GHEA Grapalat" w:hAnsi="GHEA Grapalat"/>
          <w:b/>
          <w:bCs/>
        </w:rPr>
        <w:t>1</w:t>
      </w:r>
      <w:r w:rsidR="0015041F">
        <w:rPr>
          <w:rFonts w:ascii="GHEA Grapalat" w:hAnsi="GHEA Grapalat"/>
          <w:b/>
          <w:bCs/>
          <w:lang w:val="hy-AM"/>
        </w:rPr>
        <w:t>2</w:t>
      </w:r>
      <w:r w:rsidR="00086D2E" w:rsidRPr="00051B69">
        <w:rPr>
          <w:rFonts w:ascii="GHEA Grapalat" w:hAnsi="GHEA Grapalat"/>
          <w:b/>
          <w:bCs/>
          <w:lang w:val="hy-AM"/>
        </w:rPr>
        <w:t>.</w:t>
      </w:r>
      <w:r w:rsidR="00086D2E">
        <w:rPr>
          <w:rFonts w:ascii="GHEA Grapalat" w:hAnsi="GHEA Grapalat"/>
          <w:b/>
          <w:bCs/>
        </w:rPr>
        <w:t>0</w:t>
      </w:r>
      <w:r w:rsidR="0015041F">
        <w:rPr>
          <w:rFonts w:ascii="GHEA Grapalat" w:hAnsi="GHEA Grapalat"/>
          <w:b/>
          <w:bCs/>
          <w:lang w:val="hy-AM"/>
        </w:rPr>
        <w:t>9</w:t>
      </w:r>
      <w:r w:rsidR="00086D2E" w:rsidRPr="00051B69">
        <w:rPr>
          <w:rFonts w:ascii="GHEA Grapalat" w:hAnsi="GHEA Grapalat"/>
          <w:b/>
          <w:bCs/>
          <w:lang w:val="hy-AM"/>
        </w:rPr>
        <w:t>.2025</w:t>
      </w:r>
      <w:r w:rsidR="00206E88" w:rsidRPr="00206E88">
        <w:rPr>
          <w:rFonts w:ascii="GHEA Grapalat" w:hAnsi="GHEA Grapalat"/>
          <w:b/>
          <w:bCs/>
          <w:sz w:val="24"/>
          <w:szCs w:val="24"/>
        </w:rPr>
        <w:t>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w:t>
      </w:r>
      <w:r w:rsidRPr="009044F1">
        <w:rPr>
          <w:rFonts w:ascii="GHEA Grapalat" w:hAnsi="GHEA Grapalat"/>
        </w:rPr>
        <w:lastRenderedPageBreak/>
        <w:t xml:space="preserve">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 xml:space="preserve">Если в результате переговоров представленные участниками цены остаются </w:t>
      </w:r>
      <w:r w:rsidR="00863DA1" w:rsidRPr="00CA3860">
        <w:rPr>
          <w:rFonts w:ascii="GHEA Grapalat" w:hAnsi="GHEA Grapalat"/>
          <w:sz w:val="24"/>
          <w:szCs w:val="24"/>
        </w:rPr>
        <w:lastRenderedPageBreak/>
        <w:t>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ACFC507" w14:textId="77777777" w:rsidR="0097462A" w:rsidRDefault="0097462A" w:rsidP="0097462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247315">
        <w:rPr>
          <w:rFonts w:ascii="GHEA Grapalat" w:hAnsi="GHEA Grapalat"/>
          <w:sz w:val="24"/>
          <w:szCs w:val="24"/>
        </w:rPr>
        <w:t>субподрядчика,</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FC67702" w14:textId="77777777" w:rsidR="0097462A" w:rsidRDefault="0097462A" w:rsidP="0097462A">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BD05CEC" w14:textId="77777777" w:rsidR="0097462A" w:rsidRPr="00BD363B" w:rsidRDefault="0097462A" w:rsidP="0097462A">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6C02002" w14:textId="77777777" w:rsidR="00997DC3" w:rsidRPr="00110330" w:rsidRDefault="00997DC3" w:rsidP="00997DC3">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5539E3">
        <w:rPr>
          <w:rFonts w:ascii="GHEA Grapalat" w:hAnsi="GHEA Grapalat"/>
        </w:rPr>
        <w:t>.</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w:t>
      </w:r>
      <w:r w:rsidRPr="00110330">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0398C42C" w14:textId="77777777" w:rsidR="00997DC3" w:rsidRPr="00110330" w:rsidRDefault="00997DC3" w:rsidP="00997DC3">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16AA7E7D" w14:textId="77777777" w:rsidR="00997DC3" w:rsidRPr="00110330" w:rsidRDefault="00997DC3" w:rsidP="00997DC3">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25C34539" w14:textId="77777777" w:rsidR="00997DC3" w:rsidRDefault="00997DC3" w:rsidP="00997DC3">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110330">
        <w:rPr>
          <w:rFonts w:ascii="GHEA Grapalat" w:hAnsi="GHEA Grapalat"/>
        </w:rPr>
        <w:t xml:space="preserve"> договора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F435DF1" w14:textId="77777777" w:rsidR="00997DC3" w:rsidRPr="00697C9E" w:rsidRDefault="00997DC3" w:rsidP="00997DC3">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Pr="00793DC2">
        <w:rPr>
          <w:rFonts w:ascii="GHEA Grapalat" w:hAnsi="GHEA Grapalat" w:cs="Sylfaen"/>
        </w:rPr>
        <w:t>При этом</w:t>
      </w:r>
      <w:r w:rsidRPr="00697C9E">
        <w:rPr>
          <w:rFonts w:ascii="GHEA Grapalat" w:hAnsi="GHEA Grapalat" w:cs="Sylfaen"/>
        </w:rPr>
        <w:t>;</w:t>
      </w:r>
    </w:p>
    <w:p w14:paraId="6677D644" w14:textId="77777777" w:rsidR="00997DC3" w:rsidRPr="00EA356D" w:rsidRDefault="00997DC3" w:rsidP="00997DC3">
      <w:pPr>
        <w:widowControl w:val="0"/>
        <w:tabs>
          <w:tab w:val="left" w:pos="1134"/>
        </w:tabs>
        <w:ind w:left="-360"/>
        <w:jc w:val="both"/>
        <w:rPr>
          <w:rFonts w:ascii="GHEA Grapalat" w:hAnsi="GHEA Grapalat"/>
        </w:rPr>
      </w:pPr>
      <w:r w:rsidRPr="00697C9E">
        <w:rPr>
          <w:rFonts w:ascii="GHEA Grapalat" w:hAnsi="GHEA Grapalat" w:cs="Sylfaen"/>
        </w:rPr>
        <w:t>-</w:t>
      </w:r>
      <w:r w:rsidRPr="00793DC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 xml:space="preserve">, </w:t>
      </w:r>
      <w:r w:rsidRPr="00EA356D">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5416EF">
        <w:rPr>
          <w:rFonts w:ascii="GHEA Grapalat" w:hAnsi="GHEA Grapalat"/>
        </w:rPr>
        <w:t>,</w:t>
      </w:r>
      <w:r w:rsidRPr="00793DC2">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Pr="00EA356D">
        <w:rPr>
          <w:rFonts w:ascii="GHEA Grapalat" w:hAnsi="GHEA Grapalat" w:cs="Sylfaen"/>
        </w:rPr>
        <w:t>,</w:t>
      </w:r>
    </w:p>
    <w:p w14:paraId="1E63E83D" w14:textId="77777777" w:rsidR="00997DC3" w:rsidRPr="00DC5E1E" w:rsidRDefault="00997DC3" w:rsidP="00997DC3">
      <w:pPr>
        <w:widowControl w:val="0"/>
        <w:ind w:left="-142" w:firstLine="426"/>
        <w:contextualSpacing/>
        <w:jc w:val="both"/>
        <w:rPr>
          <w:rFonts w:ascii="GHEA Grapalat" w:hAnsi="GHEA Grapalat"/>
        </w:rPr>
      </w:pPr>
      <w:r w:rsidRPr="00DC5E1E">
        <w:rPr>
          <w:rFonts w:ascii="GHEA Grapalat" w:hAnsi="GHEA Grapalat"/>
        </w:rPr>
        <w:t xml:space="preserve">- </w:t>
      </w:r>
      <w:r>
        <w:rPr>
          <w:rFonts w:ascii="GHEA Grapalat" w:hAnsi="GHEA Grapalat" w:cs="Sylfaen"/>
          <w:lang w:val="en-US"/>
        </w:rPr>
        <w:t>o</w:t>
      </w:r>
      <w:r w:rsidRPr="006A6922">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D13776" w14:textId="77777777" w:rsidR="00997DC3" w:rsidRPr="009044F1" w:rsidRDefault="00997DC3" w:rsidP="00997DC3">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 xml:space="preserve">сли участник был включен в списки, предусмотренные частями 5 и 6 </w:t>
      </w:r>
      <w:r w:rsidRPr="00A31DCA">
        <w:rPr>
          <w:rFonts w:ascii="GHEA Grapalat" w:hAnsi="GHEA Grapalat"/>
        </w:rPr>
        <w:lastRenderedPageBreak/>
        <w:t>части 1 статьи 6 закона, после дня подачи заявки, то данная его заявка не подлежит отклонению</w:t>
      </w:r>
      <w:r>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599D91F6"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8"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 xml:space="preserve">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C4BFB1F"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9F1DB5">
        <w:rPr>
          <w:rFonts w:ascii="GHEA Grapalat" w:hAnsi="GHEA Grapalat"/>
          <w:b/>
        </w:rPr>
        <w:t>Е</w:t>
      </w:r>
      <w:r w:rsidR="00F83409">
        <w:rPr>
          <w:rFonts w:ascii="GHEA Grapalat" w:hAnsi="GHEA Grapalat"/>
          <w:b/>
        </w:rPr>
        <w:t xml:space="preserve"> </w:t>
      </w:r>
      <w:r w:rsidRPr="009044F1">
        <w:rPr>
          <w:rFonts w:ascii="GHEA Grapalat" w:hAnsi="GHEA Grapalat"/>
          <w:b/>
        </w:rPr>
        <w:t xml:space="preserve">ДОГОВОРА </w:t>
      </w:r>
    </w:p>
    <w:p w14:paraId="58F565B6" w14:textId="0208817C"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договора.</w:t>
      </w:r>
      <w:r w:rsidR="004C0E39" w:rsidRPr="00EA7411">
        <w:rPr>
          <w:rFonts w:ascii="GHEA Grapalat" w:hAnsi="GHEA Grapalat"/>
        </w:rPr>
        <w:t xml:space="preserve"> </w:t>
      </w:r>
      <w:r w:rsidR="004C0E39" w:rsidRPr="00681C1F">
        <w:rPr>
          <w:rFonts w:ascii="GHEA Grapalat" w:hAnsi="GHEA Grapalat"/>
          <w:color w:val="000000" w:themeColor="text1"/>
        </w:rPr>
        <w:t xml:space="preserve">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73BAB24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9F1DB5">
        <w:rPr>
          <w:rFonts w:ascii="GHEA Grapalat" w:hAnsi="GHEA Grapalat"/>
          <w:color w:val="FF0000"/>
          <w:sz w:val="32"/>
          <w:szCs w:val="32"/>
        </w:rPr>
        <w:t>5</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744D0D" w:rsidRPr="00CE081E">
        <w:rPr>
          <w:rFonts w:ascii="GHEA Grapalat" w:hAnsi="GHEA Grapalat"/>
        </w:rPr>
        <w:t>соглашения о неустойке</w:t>
      </w:r>
      <w:r w:rsidR="00744D0D" w:rsidRPr="00174059">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744D0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14:paraId="4FE932A7" w14:textId="5CE8F540"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744D0D">
        <w:rPr>
          <w:rFonts w:ascii="GHEA Grapalat" w:hAnsi="GHEA Grapalat"/>
        </w:rPr>
        <w:t>2</w:t>
      </w:r>
      <w:r w:rsidR="000C328E" w:rsidRPr="00375987">
        <w:rPr>
          <w:rFonts w:ascii="GHEA Grapalat" w:hAnsi="GHEA Grapalat"/>
        </w:rPr>
        <w:t>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9"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Default="00E47984" w:rsidP="00E47984">
      <w:pPr>
        <w:widowControl w:val="0"/>
        <w:spacing w:after="160"/>
        <w:jc w:val="both"/>
        <w:rPr>
          <w:rFonts w:ascii="GHEA Grapalat" w:hAnsi="GHEA Grapalat" w:cs="Sylfaen"/>
          <w:b/>
        </w:rPr>
      </w:pPr>
    </w:p>
    <w:p w14:paraId="0FA3C568" w14:textId="77777777" w:rsidR="00081443" w:rsidRDefault="00081443" w:rsidP="00E47984">
      <w:pPr>
        <w:widowControl w:val="0"/>
        <w:spacing w:after="160"/>
        <w:jc w:val="both"/>
        <w:rPr>
          <w:rFonts w:ascii="GHEA Grapalat" w:hAnsi="GHEA Grapalat" w:cs="Sylfaen"/>
          <w:b/>
        </w:rPr>
      </w:pPr>
    </w:p>
    <w:p w14:paraId="54BDCAAE" w14:textId="77777777" w:rsidR="00081443" w:rsidRDefault="00081443" w:rsidP="00E47984">
      <w:pPr>
        <w:widowControl w:val="0"/>
        <w:spacing w:after="160"/>
        <w:jc w:val="both"/>
        <w:rPr>
          <w:rFonts w:ascii="GHEA Grapalat" w:hAnsi="GHEA Grapalat" w:cs="Sylfaen"/>
          <w:b/>
        </w:rPr>
      </w:pPr>
    </w:p>
    <w:p w14:paraId="1C193C50" w14:textId="77777777" w:rsidR="00081443" w:rsidRDefault="00081443" w:rsidP="00E47984">
      <w:pPr>
        <w:widowControl w:val="0"/>
        <w:spacing w:after="160"/>
        <w:jc w:val="both"/>
        <w:rPr>
          <w:rFonts w:ascii="GHEA Grapalat" w:hAnsi="GHEA Grapalat" w:cs="Sylfaen"/>
          <w:b/>
        </w:rPr>
      </w:pPr>
    </w:p>
    <w:p w14:paraId="12BD0727" w14:textId="77777777" w:rsidR="00081443" w:rsidRDefault="00081443" w:rsidP="00E47984">
      <w:pPr>
        <w:widowControl w:val="0"/>
        <w:spacing w:after="160"/>
        <w:jc w:val="both"/>
        <w:rPr>
          <w:rFonts w:ascii="GHEA Grapalat" w:hAnsi="GHEA Grapalat" w:cs="Sylfaen"/>
          <w:b/>
        </w:rPr>
      </w:pPr>
    </w:p>
    <w:p w14:paraId="2FCBC199" w14:textId="77777777" w:rsidR="00081443" w:rsidRDefault="00081443" w:rsidP="00E47984">
      <w:pPr>
        <w:widowControl w:val="0"/>
        <w:spacing w:after="160"/>
        <w:jc w:val="both"/>
        <w:rPr>
          <w:rFonts w:ascii="GHEA Grapalat" w:hAnsi="GHEA Grapalat" w:cs="Sylfaen"/>
          <w:b/>
        </w:rPr>
      </w:pPr>
    </w:p>
    <w:p w14:paraId="36410165" w14:textId="77777777" w:rsidR="00081443" w:rsidRDefault="00081443" w:rsidP="00E47984">
      <w:pPr>
        <w:widowControl w:val="0"/>
        <w:spacing w:after="160"/>
        <w:jc w:val="both"/>
        <w:rPr>
          <w:rFonts w:ascii="GHEA Grapalat" w:hAnsi="GHEA Grapalat" w:cs="Sylfaen"/>
          <w:b/>
        </w:rPr>
      </w:pPr>
    </w:p>
    <w:p w14:paraId="71244BF5" w14:textId="77777777" w:rsidR="00081443" w:rsidRDefault="00081443" w:rsidP="00E47984">
      <w:pPr>
        <w:widowControl w:val="0"/>
        <w:spacing w:after="160"/>
        <w:jc w:val="both"/>
        <w:rPr>
          <w:rFonts w:ascii="GHEA Grapalat" w:hAnsi="GHEA Grapalat" w:cs="Sylfaen"/>
          <w:b/>
        </w:rPr>
      </w:pPr>
    </w:p>
    <w:p w14:paraId="6EA2D53F" w14:textId="77777777" w:rsidR="00081443" w:rsidRDefault="00081443" w:rsidP="00E47984">
      <w:pPr>
        <w:widowControl w:val="0"/>
        <w:spacing w:after="160"/>
        <w:jc w:val="both"/>
        <w:rPr>
          <w:rFonts w:ascii="GHEA Grapalat" w:hAnsi="GHEA Grapalat" w:cs="Sylfaen"/>
          <w:b/>
        </w:rPr>
      </w:pPr>
    </w:p>
    <w:p w14:paraId="449C4AC2" w14:textId="77777777" w:rsidR="00081443" w:rsidRDefault="00081443" w:rsidP="00E47984">
      <w:pPr>
        <w:widowControl w:val="0"/>
        <w:spacing w:after="160"/>
        <w:jc w:val="both"/>
        <w:rPr>
          <w:rFonts w:ascii="GHEA Grapalat" w:hAnsi="GHEA Grapalat" w:cs="Sylfaen"/>
          <w:b/>
        </w:rPr>
      </w:pPr>
    </w:p>
    <w:p w14:paraId="2A3DC4E4" w14:textId="77777777" w:rsidR="00081443" w:rsidRDefault="00081443" w:rsidP="00E47984">
      <w:pPr>
        <w:widowControl w:val="0"/>
        <w:spacing w:after="160"/>
        <w:jc w:val="both"/>
        <w:rPr>
          <w:rFonts w:ascii="GHEA Grapalat" w:hAnsi="GHEA Grapalat" w:cs="Sylfaen"/>
          <w:b/>
        </w:rPr>
      </w:pPr>
    </w:p>
    <w:p w14:paraId="750E94E9" w14:textId="77777777" w:rsidR="00081443" w:rsidRDefault="00081443" w:rsidP="00E47984">
      <w:pPr>
        <w:widowControl w:val="0"/>
        <w:spacing w:after="160"/>
        <w:jc w:val="both"/>
        <w:rPr>
          <w:rFonts w:ascii="GHEA Grapalat" w:hAnsi="GHEA Grapalat" w:cs="Sylfaen"/>
          <w:b/>
        </w:rPr>
      </w:pPr>
    </w:p>
    <w:p w14:paraId="7151586A" w14:textId="77777777" w:rsidR="00081443" w:rsidRPr="009044F1" w:rsidRDefault="00081443"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3"/>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1B2BE91"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0682A">
        <w:rPr>
          <w:rFonts w:ascii="GHEA Grapalat" w:hAnsi="GHEA Grapalat"/>
          <w:b/>
          <w:sz w:val="24"/>
          <w:szCs w:val="24"/>
        </w:rPr>
        <w:t>ԵՔ-ՀԲՄԽԾՁԲ-25/38</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60EEE15"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80682A">
        <w:rPr>
          <w:rFonts w:ascii="GHEA Grapalat" w:hAnsi="GHEA Grapalat"/>
        </w:rPr>
        <w:t>ԵՔ-ՀԲՄԽԾՁԲ-25/38</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79626C53"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80682A">
        <w:rPr>
          <w:rFonts w:ascii="GHEA Grapalat" w:hAnsi="GHEA Grapalat"/>
        </w:rPr>
        <w:t>ԵՔ-ՀԲՄԽԾՁԲ-25/38</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4265F9FC"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80682A">
        <w:rPr>
          <w:rFonts w:ascii="GHEA Grapalat" w:hAnsi="GHEA Grapalat"/>
        </w:rPr>
        <w:t>ԵՔ-ՀԲՄԽԾՁԲ-25/38</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1"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4"/>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332AC0B2"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0682A">
        <w:rPr>
          <w:rFonts w:ascii="GHEA Grapalat" w:hAnsi="GHEA Grapalat"/>
          <w:b/>
          <w:sz w:val="24"/>
          <w:szCs w:val="24"/>
        </w:rPr>
        <w:t>ԵՔ-ՀԲՄԽԾՁԲ-25/38</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69FC83A5"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5234FA18"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80682A">
        <w:rPr>
          <w:rFonts w:ascii="GHEA Grapalat" w:hAnsi="GHEA Grapalat"/>
          <w:b/>
          <w:i w:val="0"/>
          <w:sz w:val="24"/>
          <w:szCs w:val="24"/>
        </w:rPr>
        <w:t>ԵՔ-ՀԲՄԽԾՁԲ-25/38</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3"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12AFEB6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0682A">
        <w:rPr>
          <w:rFonts w:ascii="GHEA Grapalat" w:hAnsi="GHEA Grapalat"/>
          <w:b/>
          <w:sz w:val="24"/>
          <w:szCs w:val="24"/>
        </w:rPr>
        <w:t>ԵՔ-ՀԲՄԽԾՁԲ-25/38</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0667B975"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0682A">
        <w:rPr>
          <w:rFonts w:ascii="GHEA Grapalat" w:hAnsi="GHEA Grapalat"/>
          <w:spacing w:val="-6"/>
        </w:rPr>
        <w:t>ԵՔ-ՀԲՄԽԾՁԲ-25/38</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
        <w:gridCol w:w="1890"/>
        <w:gridCol w:w="1664"/>
        <w:gridCol w:w="1559"/>
        <w:gridCol w:w="1649"/>
      </w:tblGrid>
      <w:tr w:rsidR="003D2166" w:rsidRPr="005744FC" w14:paraId="4AFB58A7" w14:textId="77777777" w:rsidTr="00005E36">
        <w:trPr>
          <w:trHeight w:val="916"/>
          <w:jc w:val="center"/>
        </w:trPr>
        <w:tc>
          <w:tcPr>
            <w:tcW w:w="932"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90"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664"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005E36">
        <w:trPr>
          <w:jc w:val="center"/>
        </w:trPr>
        <w:tc>
          <w:tcPr>
            <w:tcW w:w="932"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664"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005E36">
        <w:trPr>
          <w:trHeight w:val="20"/>
          <w:jc w:val="center"/>
        </w:trPr>
        <w:tc>
          <w:tcPr>
            <w:tcW w:w="932"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890" w:type="dxa"/>
            <w:tcBorders>
              <w:top w:val="single" w:sz="4" w:space="0" w:color="auto"/>
              <w:left w:val="single" w:sz="4" w:space="0" w:color="auto"/>
              <w:bottom w:val="single" w:sz="4" w:space="0" w:color="auto"/>
              <w:right w:val="single" w:sz="4" w:space="0" w:color="auto"/>
            </w:tcBorders>
            <w:vAlign w:val="center"/>
          </w:tcPr>
          <w:p w14:paraId="76577AFD" w14:textId="4BC0CE03" w:rsidR="003D2166" w:rsidRPr="00A52C91" w:rsidRDefault="00A52C91" w:rsidP="000574E0">
            <w:pPr>
              <w:rPr>
                <w:rFonts w:ascii="GHEA Grapalat" w:hAnsi="GHEA Grapalat"/>
                <w:sz w:val="18"/>
                <w:szCs w:val="18"/>
              </w:rPr>
            </w:pPr>
            <w:r w:rsidRPr="00A52C91">
              <w:rPr>
                <w:rFonts w:ascii="GHEA Grapalat" w:hAnsi="GHEA Grapalat"/>
                <w:sz w:val="18"/>
                <w:szCs w:val="18"/>
              </w:rPr>
              <w:t>консультационные услуги по переподготовке муниципальных служащих аппарата мэрии Еревана и аппаратов руководителей административных районов</w:t>
            </w:r>
          </w:p>
        </w:tc>
        <w:tc>
          <w:tcPr>
            <w:tcW w:w="1664"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4" w:author="Inesa Kocharyan" w:date="2025-03-19T20:21:00Z"/>
          <w:rFonts w:ascii="GHEA Grapalat" w:hAnsi="GHEA Grapalat"/>
          <w:b/>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4FF03E61" w:rsidR="000A214C" w:rsidRPr="00B138F3" w:rsidRDefault="005F68FA" w:rsidP="00D54B46">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14:paraId="314F338E" w14:textId="1470D04B"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0682A">
        <w:rPr>
          <w:rFonts w:ascii="GHEA Grapalat" w:hAnsi="GHEA Grapalat"/>
          <w:i/>
        </w:rPr>
        <w:t>ԵՔ-ՀԲՄԽԾՁԲ-25/38</w:t>
      </w:r>
    </w:p>
    <w:p w14:paraId="46799E3C" w14:textId="77777777" w:rsidR="00AF4211" w:rsidRPr="00B138F3" w:rsidRDefault="00AF4211" w:rsidP="000A214C">
      <w:pPr>
        <w:widowControl w:val="0"/>
        <w:spacing w:after="160"/>
        <w:jc w:val="center"/>
        <w:rPr>
          <w:rFonts w:ascii="GHEA Grapalat" w:hAnsi="GHEA Grapalat"/>
          <w:b/>
        </w:rPr>
      </w:pPr>
    </w:p>
    <w:p w14:paraId="42B840D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19D025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46F62B7" w14:textId="77777777" w:rsidTr="000745BE">
        <w:tc>
          <w:tcPr>
            <w:tcW w:w="4786" w:type="dxa"/>
          </w:tcPr>
          <w:p w14:paraId="6F6F1226"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318408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14:paraId="602AD5C1" w14:textId="77777777" w:rsidR="000A214C" w:rsidRPr="00B138F3" w:rsidRDefault="000A214C" w:rsidP="000A214C">
      <w:pPr>
        <w:widowControl w:val="0"/>
        <w:spacing w:after="160"/>
        <w:rPr>
          <w:rFonts w:ascii="GHEA Grapalat" w:hAnsi="GHEA Grapalat" w:cs="GHEA Grapalat"/>
          <w:b/>
        </w:rPr>
      </w:pPr>
    </w:p>
    <w:p w14:paraId="66572DB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980E4A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0D1809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03FD09E"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B32FF1C"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71BA7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C0BA3F9"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59E7694"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B37CDA0"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6D8665E" w14:textId="77777777" w:rsidR="000A214C" w:rsidRPr="00830700"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6DBE5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084E7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2B7BCF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DD857D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AEE1B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315369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 xml:space="preserve">Компания подтверждает, что акцептовала Требование в полном размере </w:t>
      </w:r>
      <w:r w:rsidRPr="00B138F3">
        <w:rPr>
          <w:rFonts w:ascii="GHEA Grapalat" w:hAnsi="GHEA Grapalat"/>
        </w:rPr>
        <w:lastRenderedPageBreak/>
        <w:t>суммы неустойки.</w:t>
      </w:r>
    </w:p>
    <w:p w14:paraId="2FDD13C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F4CA4F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A6172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7689E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3973B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BD3554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57B573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7CDAB54" w14:textId="77777777"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483280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548A808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72DF50"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EDF97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недостижения согласия споры разрешаются в </w:t>
      </w:r>
      <w:r w:rsidRPr="00B138F3">
        <w:rPr>
          <w:rFonts w:ascii="GHEA Grapalat" w:hAnsi="GHEA Grapalat"/>
        </w:rPr>
        <w:lastRenderedPageBreak/>
        <w:t>судебном порядке.</w:t>
      </w:r>
    </w:p>
    <w:p w14:paraId="11876E26"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399523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BF3DA7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51153A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4C25B7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F3C00D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BF8B6F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909FA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A4A067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4E7B91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8B3519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24DB8D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B9DA2B"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66F35BF7"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211C035A" w14:textId="77777777" w:rsidR="00BE2572" w:rsidRPr="00B138F3" w:rsidRDefault="00BE2572" w:rsidP="00BE2572">
      <w:pPr>
        <w:widowControl w:val="0"/>
        <w:spacing w:after="160"/>
        <w:jc w:val="center"/>
        <w:rPr>
          <w:rFonts w:ascii="GHEA Grapalat" w:hAnsi="GHEA Grapalat" w:cs="Sylfaen"/>
        </w:rPr>
      </w:pPr>
    </w:p>
    <w:p w14:paraId="4AB94765" w14:textId="77777777" w:rsidR="00E752B6" w:rsidRPr="00E752B6" w:rsidRDefault="00E752B6" w:rsidP="00BE2572">
      <w:pPr>
        <w:rPr>
          <w:rFonts w:ascii="GHEA Grapalat" w:hAnsi="GHEA Grapalat" w:cs="Sylfaen"/>
        </w:rPr>
      </w:pPr>
    </w:p>
    <w:p w14:paraId="40F4D445"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8EF011"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02819"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041F17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9CA3BA"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2B489EC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D8FC01"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67A61A0"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066F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FD0CBC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01FCD"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0099092"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27202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17DACD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C1C69"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613F355"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FDED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DB742C8"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AE3F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3E1510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9CF4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3D5609BC"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EE2D8C"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1C209E5"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C03BC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A5ED1B7"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296C5"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975A49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044A1"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19D8AB0B"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7EF0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695E0F4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688E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70FBA5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E0EEF"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542B95AF"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316D964B"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4BB2846"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A3DA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3AB9A9C"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04D6A8"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266177E"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957399F"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24A78A2" w14:textId="77777777" w:rsidR="00E752B6" w:rsidRPr="00B138F3" w:rsidRDefault="00E752B6" w:rsidP="00BF1257">
            <w:pPr>
              <w:widowControl w:val="0"/>
              <w:spacing w:after="160"/>
              <w:rPr>
                <w:rFonts w:ascii="GHEA Grapalat" w:hAnsi="GHEA Grapalat" w:cs="Sylfaen"/>
              </w:rPr>
            </w:pPr>
          </w:p>
          <w:p w14:paraId="1E0299AC"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64CE2583" w14:textId="77777777" w:rsidR="00E752B6" w:rsidRPr="00B138F3" w:rsidRDefault="00E752B6" w:rsidP="00BF1257">
            <w:pPr>
              <w:widowControl w:val="0"/>
              <w:spacing w:after="160"/>
              <w:rPr>
                <w:rFonts w:ascii="GHEA Grapalat" w:hAnsi="GHEA Grapalat" w:cs="Sylfaen"/>
              </w:rPr>
            </w:pPr>
          </w:p>
          <w:p w14:paraId="5381FE1C"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3CFE6B1D" w14:textId="77777777" w:rsidR="00E752B6" w:rsidRPr="00B138F3" w:rsidRDefault="00E752B6" w:rsidP="00BF1257">
            <w:pPr>
              <w:widowControl w:val="0"/>
              <w:spacing w:after="160"/>
              <w:rPr>
                <w:rFonts w:ascii="GHEA Grapalat" w:hAnsi="GHEA Grapalat" w:cs="Sylfaen"/>
              </w:rPr>
            </w:pPr>
          </w:p>
          <w:p w14:paraId="07600371"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970B99B"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48D2196"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54E4CC2" w14:textId="77777777" w:rsidR="00E752B6" w:rsidRPr="00B138F3" w:rsidRDefault="00E752B6" w:rsidP="00BF1257">
            <w:pPr>
              <w:widowControl w:val="0"/>
              <w:spacing w:after="160"/>
              <w:rPr>
                <w:rFonts w:ascii="GHEA Grapalat" w:hAnsi="GHEA Grapalat" w:cs="Sylfaen"/>
              </w:rPr>
            </w:pPr>
          </w:p>
          <w:p w14:paraId="57E3A370"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5301EE5B" w14:textId="77777777" w:rsidR="00E752B6" w:rsidRPr="00B138F3" w:rsidRDefault="00E752B6" w:rsidP="00BF1257">
            <w:pPr>
              <w:widowControl w:val="0"/>
              <w:spacing w:after="160"/>
              <w:jc w:val="right"/>
              <w:rPr>
                <w:rFonts w:ascii="GHEA Grapalat" w:hAnsi="GHEA Grapalat" w:cs="Tahoma"/>
              </w:rPr>
            </w:pPr>
          </w:p>
          <w:p w14:paraId="0C21FDC4"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0F11007A" w14:textId="77777777" w:rsidR="00E752B6" w:rsidRPr="00B138F3" w:rsidRDefault="00E752B6" w:rsidP="00BF1257">
            <w:pPr>
              <w:widowControl w:val="0"/>
              <w:spacing w:after="160"/>
              <w:rPr>
                <w:rFonts w:ascii="GHEA Grapalat" w:hAnsi="GHEA Grapalat" w:cs="Sylfaen"/>
              </w:rPr>
            </w:pPr>
          </w:p>
          <w:p w14:paraId="1A4C0B9C"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DDA9864"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51A022FA"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76AA15F" w14:textId="77777777" w:rsidR="00E752B6" w:rsidRPr="00B138F3" w:rsidRDefault="00E752B6" w:rsidP="00BF1257">
            <w:pPr>
              <w:widowControl w:val="0"/>
              <w:spacing w:after="160"/>
              <w:rPr>
                <w:rFonts w:ascii="GHEA Grapalat" w:hAnsi="GHEA Grapalat"/>
              </w:rPr>
            </w:pPr>
          </w:p>
          <w:p w14:paraId="20BD771B"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1F8F0620"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CEABFC2" w14:textId="77777777" w:rsidR="00E752B6" w:rsidRPr="00B138F3" w:rsidRDefault="00E752B6" w:rsidP="00BF1257">
            <w:pPr>
              <w:widowControl w:val="0"/>
              <w:spacing w:after="160"/>
              <w:rPr>
                <w:rFonts w:ascii="GHEA Grapalat" w:hAnsi="GHEA Grapalat" w:cs="Tahoma"/>
              </w:rPr>
            </w:pPr>
          </w:p>
          <w:p w14:paraId="64CB4FEA"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6C5A710"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A6EF99" w14:textId="77777777" w:rsidR="00E752B6" w:rsidRPr="00B138F3" w:rsidRDefault="00E752B6" w:rsidP="00BF1257">
            <w:pPr>
              <w:widowControl w:val="0"/>
              <w:spacing w:after="160"/>
              <w:rPr>
                <w:rFonts w:ascii="GHEA Grapalat" w:hAnsi="GHEA Grapalat" w:cs="Tahoma"/>
              </w:rPr>
            </w:pPr>
          </w:p>
          <w:p w14:paraId="6A4291CD"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16E061C8"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913F63F" w14:textId="77777777" w:rsidR="00E752B6" w:rsidRPr="00B138F3" w:rsidRDefault="00E752B6" w:rsidP="00BF1257">
            <w:pPr>
              <w:widowControl w:val="0"/>
              <w:spacing w:after="160"/>
              <w:rPr>
                <w:rFonts w:ascii="GHEA Grapalat" w:hAnsi="GHEA Grapalat" w:cs="Arial"/>
              </w:rPr>
            </w:pPr>
          </w:p>
        </w:tc>
      </w:tr>
      <w:tr w:rsidR="00E752B6" w:rsidRPr="00B138F3" w14:paraId="310925DD"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5615156F"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1E42CC1" w14:textId="77777777" w:rsidR="00E752B6" w:rsidRPr="00B138F3" w:rsidRDefault="00E752B6" w:rsidP="00BF1257">
            <w:pPr>
              <w:widowControl w:val="0"/>
              <w:spacing w:after="160"/>
              <w:rPr>
                <w:rFonts w:ascii="GHEA Grapalat" w:hAnsi="GHEA Grapalat" w:cs="Sylfaen"/>
              </w:rPr>
            </w:pPr>
          </w:p>
          <w:p w14:paraId="29958B08"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9037E1C"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609DE99" w14:textId="77777777" w:rsidR="00E752B6" w:rsidRPr="00B138F3" w:rsidRDefault="00E752B6" w:rsidP="00BF1257">
            <w:pPr>
              <w:widowControl w:val="0"/>
              <w:spacing w:after="160"/>
              <w:rPr>
                <w:rFonts w:ascii="GHEA Grapalat" w:hAnsi="GHEA Grapalat"/>
              </w:rPr>
            </w:pPr>
          </w:p>
          <w:p w14:paraId="03AD790A"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6FE4FB9" w14:textId="77777777" w:rsidR="00E752B6" w:rsidRPr="00B138F3" w:rsidRDefault="00E752B6" w:rsidP="00E752B6">
      <w:pPr>
        <w:widowControl w:val="0"/>
        <w:spacing w:after="160"/>
        <w:jc w:val="center"/>
        <w:rPr>
          <w:rFonts w:ascii="GHEA Grapalat" w:hAnsi="GHEA Grapalat" w:cs="Sylfaen"/>
        </w:rPr>
      </w:pPr>
    </w:p>
    <w:p w14:paraId="25454E24" w14:textId="77777777" w:rsidR="00E752B6" w:rsidRPr="00E752B6" w:rsidRDefault="00E752B6" w:rsidP="00BE2572">
      <w:pPr>
        <w:rPr>
          <w:rFonts w:ascii="GHEA Grapalat" w:hAnsi="GHEA Grapalat" w:cs="Sylfaen"/>
        </w:rPr>
      </w:pPr>
    </w:p>
    <w:p w14:paraId="6ED37E10" w14:textId="77777777" w:rsidR="00E752B6" w:rsidRDefault="00E752B6" w:rsidP="00BE2572">
      <w:pPr>
        <w:rPr>
          <w:rFonts w:ascii="GHEA Grapalat" w:hAnsi="GHEA Grapalat" w:cs="Sylfaen"/>
          <w:lang w:val="hy-AM"/>
        </w:rPr>
      </w:pPr>
    </w:p>
    <w:p w14:paraId="4298147D" w14:textId="77777777" w:rsidR="00E752B6" w:rsidRDefault="00E752B6" w:rsidP="00BE2572">
      <w:pPr>
        <w:rPr>
          <w:rFonts w:ascii="GHEA Grapalat" w:hAnsi="GHEA Grapalat" w:cs="Sylfaen"/>
          <w:lang w:val="hy-AM"/>
        </w:rPr>
      </w:pPr>
    </w:p>
    <w:p w14:paraId="5F56CFCE" w14:textId="77777777" w:rsidR="00E752B6" w:rsidRDefault="00E752B6" w:rsidP="00BE2572">
      <w:pPr>
        <w:rPr>
          <w:rFonts w:ascii="GHEA Grapalat" w:hAnsi="GHEA Grapalat" w:cs="Sylfaen"/>
          <w:lang w:val="hy-AM"/>
        </w:rPr>
      </w:pPr>
    </w:p>
    <w:p w14:paraId="206F0E38" w14:textId="77777777" w:rsidR="00E752B6" w:rsidRDefault="00E752B6" w:rsidP="00BE2572">
      <w:pPr>
        <w:rPr>
          <w:rFonts w:ascii="GHEA Grapalat" w:hAnsi="GHEA Grapalat" w:cs="Sylfaen"/>
          <w:lang w:val="hy-AM"/>
        </w:rPr>
      </w:pPr>
    </w:p>
    <w:p w14:paraId="5F8141E6" w14:textId="77777777" w:rsidR="00E752B6" w:rsidRDefault="00E752B6" w:rsidP="00BE2572">
      <w:pPr>
        <w:rPr>
          <w:rFonts w:ascii="GHEA Grapalat" w:hAnsi="GHEA Grapalat" w:cs="Sylfaen"/>
          <w:lang w:val="hy-AM"/>
        </w:rPr>
      </w:pPr>
    </w:p>
    <w:p w14:paraId="7CCA004C" w14:textId="77777777" w:rsidR="00E752B6" w:rsidRDefault="00E752B6" w:rsidP="00BE2572">
      <w:pPr>
        <w:rPr>
          <w:rFonts w:ascii="GHEA Grapalat" w:hAnsi="GHEA Grapalat" w:cs="Sylfaen"/>
          <w:lang w:val="hy-AM"/>
        </w:rPr>
      </w:pPr>
    </w:p>
    <w:p w14:paraId="6C7A6B74" w14:textId="77777777" w:rsidR="00E752B6" w:rsidRDefault="00E752B6" w:rsidP="00BE2572">
      <w:pPr>
        <w:rPr>
          <w:rFonts w:ascii="GHEA Grapalat" w:hAnsi="GHEA Grapalat" w:cs="Sylfaen"/>
          <w:lang w:val="hy-AM"/>
        </w:rPr>
      </w:pPr>
    </w:p>
    <w:p w14:paraId="2F79271F" w14:textId="77777777" w:rsidR="00E752B6" w:rsidRDefault="00E752B6" w:rsidP="00BE2572">
      <w:pPr>
        <w:rPr>
          <w:rFonts w:ascii="GHEA Grapalat" w:hAnsi="GHEA Grapalat" w:cs="Sylfaen"/>
          <w:lang w:val="hy-AM"/>
        </w:rPr>
      </w:pPr>
    </w:p>
    <w:p w14:paraId="55DE8BFB" w14:textId="77777777" w:rsidR="00E752B6" w:rsidRDefault="00E752B6" w:rsidP="00BE2572">
      <w:pPr>
        <w:rPr>
          <w:rFonts w:ascii="GHEA Grapalat" w:hAnsi="GHEA Grapalat" w:cs="Sylfaen"/>
          <w:lang w:val="hy-AM"/>
        </w:rPr>
      </w:pPr>
    </w:p>
    <w:p w14:paraId="55ACED1B" w14:textId="77777777" w:rsidR="00E752B6" w:rsidRDefault="00E752B6" w:rsidP="00BE2572">
      <w:pPr>
        <w:rPr>
          <w:rFonts w:ascii="GHEA Grapalat" w:hAnsi="GHEA Grapalat" w:cs="Sylfaen"/>
          <w:lang w:val="hy-AM"/>
        </w:rPr>
      </w:pPr>
    </w:p>
    <w:p w14:paraId="6611053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602EC99"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93B719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91B0CC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176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9B306B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4149C7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C2D4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E4DBC5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3ED8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13EF7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4D637B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253E8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4DBA37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AA42FF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C72F5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70547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65C2C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FEE532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4F94A4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FFBAC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FB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3925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519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255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7105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67181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1999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228E30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9B50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7886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BD1F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5E6B3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7A4F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E4B83C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20A7C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5CB7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FCA43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93449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E72C9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E7C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7DBF50"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42124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8109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5941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333B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B843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ADDE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3E03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F28BD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E09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4B862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FD81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1520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903F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1DA91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D31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56E4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7985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A806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426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356DE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69B71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644E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371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7925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3570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F06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0585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78D62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1794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96AA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C0AA3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87F9F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F0E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86BA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5B2F0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2B6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B058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A5275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CAB0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C8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3256C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D18B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49C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5F93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B21B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C8D6B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E795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45DC2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C074B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8FE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A2E8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5AD83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958B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5288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14D8D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741C4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2B80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E2F9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567F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50E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6B318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FCCC2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3E48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6357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1E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27434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DEA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C0BB8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8AA79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321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347F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700BD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1B714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32C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7D19E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FC131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8A5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4F64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CF67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5BCFC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B42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A4F4E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F8630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103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1F66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737F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16E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962AD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999E8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79FC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2C562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A53CB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685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7949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1F5FC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EF2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03F8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B53D6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F499F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1E27A"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C7A4E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B3442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8E09F"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12E134C"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A714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7D55C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083A2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92F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C49EB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AD6D8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31F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FFBD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D21DD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2E26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09A0B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0459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2F8EB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27BC4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9CF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074A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EC8FD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B227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C3B9D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DF6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CCFE6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BE61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34A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13FFB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EADEB7B"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FAF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2A4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93481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276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319A4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9B95F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E94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D9EF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C4C1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70679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74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92218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C1624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740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C801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EE262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3DFB26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13901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6B7E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7CE446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7014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CA9C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DA8E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9BEF5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157BD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069C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FBDAF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B1582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4DC9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2975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7EC4F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1B986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077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2F75C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69613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1E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DCF0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13413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2F537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19E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D01B1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945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6FB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E4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A430E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C8470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5A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4CBA7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ECF5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983A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1729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A0A91C"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317FD4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D0B3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76F2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4236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9F0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EDF8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6CEAFE" w14:textId="77777777" w:rsidR="00BE2572" w:rsidRPr="00B138F3" w:rsidRDefault="00BE2572" w:rsidP="000745BE">
            <w:pPr>
              <w:widowControl w:val="0"/>
              <w:spacing w:after="120"/>
              <w:jc w:val="center"/>
              <w:rPr>
                <w:rFonts w:ascii="GHEA Grapalat" w:hAnsi="GHEA Grapalat"/>
                <w:sz w:val="18"/>
                <w:szCs w:val="18"/>
              </w:rPr>
            </w:pPr>
          </w:p>
        </w:tc>
      </w:tr>
    </w:tbl>
    <w:p w14:paraId="1013EE6E" w14:textId="77777777" w:rsidR="00BE2572" w:rsidRPr="00B138F3" w:rsidRDefault="00BE2572" w:rsidP="00BE2572">
      <w:pPr>
        <w:widowControl w:val="0"/>
        <w:spacing w:after="160"/>
        <w:ind w:left="567" w:right="565"/>
        <w:jc w:val="center"/>
        <w:rPr>
          <w:rFonts w:ascii="GHEA Grapalat" w:hAnsi="GHEA Grapalat"/>
          <w:b/>
        </w:rPr>
      </w:pPr>
    </w:p>
    <w:p w14:paraId="449C1B4C" w14:textId="322A6591" w:rsidR="003B2F27" w:rsidRPr="006F1605" w:rsidRDefault="0093175C" w:rsidP="00D54B46">
      <w:pPr>
        <w:jc w:val="right"/>
        <w:rPr>
          <w:rFonts w:ascii="GHEA Grapalat" w:hAnsi="GHEA Grapalat" w:cs="Sylfaen"/>
          <w:b/>
        </w:rPr>
      </w:pPr>
      <w:r>
        <w:rPr>
          <w:rFonts w:ascii="GHEA Grapalat" w:hAnsi="GHEA Grapalat"/>
          <w:b/>
        </w:rPr>
        <w:br w:type="page"/>
      </w:r>
      <w:r w:rsidR="003B2F27" w:rsidRPr="00AD29CE">
        <w:rPr>
          <w:rFonts w:ascii="GHEA Grapalat" w:hAnsi="GHEA Grapalat"/>
          <w:b/>
        </w:rPr>
        <w:lastRenderedPageBreak/>
        <w:t xml:space="preserve">Приложение № </w:t>
      </w:r>
      <w:r w:rsidR="00B337B0" w:rsidRPr="006F1605">
        <w:rPr>
          <w:rFonts w:ascii="GHEA Grapalat" w:hAnsi="GHEA Grapalat"/>
          <w:b/>
        </w:rPr>
        <w:t>6</w:t>
      </w:r>
    </w:p>
    <w:p w14:paraId="33D00B7A" w14:textId="05171C79"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80682A">
        <w:rPr>
          <w:rFonts w:ascii="GHEA Grapalat" w:hAnsi="GHEA Grapalat"/>
          <w:b/>
          <w:sz w:val="24"/>
          <w:szCs w:val="24"/>
        </w:rPr>
        <w:t>ԵՔ-ՀԲՄԽԾՁԲ-25/38</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6"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9167B">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Pr>
          <w:rFonts w:ascii="GHEA Grapalat" w:hAnsi="GHEA Grapalat"/>
        </w:rPr>
        <w:t>15</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2043692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C12E22">
        <w:rPr>
          <w:rFonts w:ascii="GHEA Grapalat" w:hAnsi="GHEA Grapalat"/>
          <w:b/>
          <w:lang w:val="hy-AM"/>
        </w:rPr>
        <w:t>0.5</w:t>
      </w:r>
      <w:r>
        <w:rPr>
          <w:rFonts w:ascii="GHEA Grapalat" w:hAnsi="GHEA Grapalat"/>
          <w:b/>
        </w:rPr>
        <w:t xml:space="preserve"> </w:t>
      </w:r>
      <w:r w:rsidRPr="00AD29CE">
        <w:rPr>
          <w:rFonts w:ascii="GHEA Grapalat" w:hAnsi="GHEA Grapalat"/>
        </w:rPr>
        <w:t>процента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17788DC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12E22">
        <w:rPr>
          <w:rFonts w:ascii="GHEA Grapalat" w:hAnsi="GHEA Grapalat"/>
          <w:b/>
          <w:lang w:val="hy-AM"/>
        </w:rPr>
        <w:t>05</w:t>
      </w:r>
      <w:r w:rsidRPr="00AD29CE">
        <w:rPr>
          <w:rFonts w:ascii="GHEA Grapalat" w:hAnsi="GHEA Grapalat"/>
        </w:rPr>
        <w:t xml:space="preserve"> процента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w:t>
      </w:r>
      <w:r w:rsidRPr="00AD29CE">
        <w:rPr>
          <w:rFonts w:ascii="GHEA Grapalat" w:hAnsi="GHEA Grapalat"/>
        </w:rPr>
        <w:lastRenderedPageBreak/>
        <w:t>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lastRenderedPageBreak/>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680AC0" w14:textId="77777777" w:rsidR="0007454B" w:rsidRPr="00D443DF" w:rsidRDefault="0007454B" w:rsidP="0007454B">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69712ABC" w14:textId="77777777" w:rsidR="0007454B" w:rsidRPr="009F3DC7" w:rsidRDefault="0007454B" w:rsidP="0007454B">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358156F9" w14:textId="77777777" w:rsidR="0007454B" w:rsidRPr="009F3DC7" w:rsidRDefault="0007454B" w:rsidP="0007454B">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w:t>
      </w:r>
      <w:r w:rsidRPr="009F3DC7">
        <w:rPr>
          <w:rFonts w:ascii="GHEA Grapalat" w:hAnsi="GHEA Grapalat"/>
        </w:rPr>
        <w:lastRenderedPageBreak/>
        <w:t xml:space="preserve">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Pr="00DC5E1E">
        <w:rPr>
          <w:rFonts w:ascii="GHEA Grapalat" w:hAnsi="GHEA Grapalat"/>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footnoteReference w:customMarkFollows="1" w:id="9"/>
        <w:t>23</w:t>
      </w:r>
      <w:r w:rsidRPr="009F3DC7">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AD29CE">
        <w:rPr>
          <w:rFonts w:ascii="GHEA Grapalat" w:hAnsi="GHEA Grapalat"/>
        </w:rPr>
        <w:lastRenderedPageBreak/>
        <w:t>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 xml:space="preserve">При </w:t>
      </w:r>
      <w:r w:rsidRPr="000C58D3">
        <w:rPr>
          <w:rFonts w:ascii="GHEA Grapalat" w:hAnsi="GHEA Grapalat"/>
        </w:rPr>
        <w:lastRenderedPageBreak/>
        <w:t>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15F002E1" w14:textId="79AB9692" w:rsidR="00D54B46" w:rsidRDefault="00D54B46" w:rsidP="00D54B46">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p>
    <w:p w14:paraId="33AB1C73" w14:textId="77777777" w:rsidR="00D54B46" w:rsidRPr="000C58D3" w:rsidRDefault="00D54B46" w:rsidP="00D54B46">
      <w:pPr>
        <w:widowControl w:val="0"/>
        <w:spacing w:after="160" w:line="360" w:lineRule="auto"/>
        <w:rPr>
          <w:rFonts w:ascii="GHEA Grapalat" w:hAnsi="GHEA Grapalat"/>
          <w:bCs/>
        </w:rPr>
      </w:pPr>
    </w:p>
    <w:p w14:paraId="466F2FC9" w14:textId="77777777" w:rsidR="00D54B46" w:rsidRPr="00AD29CE" w:rsidRDefault="00D54B46" w:rsidP="00D54B46">
      <w:pPr>
        <w:widowControl w:val="0"/>
        <w:spacing w:after="160" w:line="360" w:lineRule="auto"/>
        <w:rPr>
          <w:rFonts w:ascii="GHEA Grapalat" w:hAnsi="GHEA Grapalat"/>
        </w:rPr>
      </w:pP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8ECE288" w14:textId="77777777" w:rsidR="00D54B46" w:rsidRPr="00AD29CE" w:rsidRDefault="00D54B46" w:rsidP="00D54B46">
      <w:pPr>
        <w:widowControl w:val="0"/>
        <w:spacing w:after="160" w:line="360" w:lineRule="auto"/>
        <w:ind w:firstLine="709"/>
        <w:jc w:val="center"/>
        <w:rPr>
          <w:rFonts w:ascii="GHEA Grapalat" w:hAnsi="GHEA Grapalat"/>
          <w:b/>
        </w:rPr>
      </w:pPr>
    </w:p>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lastRenderedPageBreak/>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9"/>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804"/>
        <w:gridCol w:w="1179"/>
        <w:gridCol w:w="1360"/>
        <w:gridCol w:w="824"/>
        <w:gridCol w:w="1723"/>
        <w:gridCol w:w="2229"/>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D54B46" w:rsidRPr="00E40AC8" w14:paraId="2CECA8C6" w14:textId="77777777" w:rsidTr="00EA35BC">
        <w:trPr>
          <w:trHeight w:val="501"/>
          <w:jc w:val="center"/>
        </w:trPr>
        <w:tc>
          <w:tcPr>
            <w:tcW w:w="1880" w:type="dxa"/>
            <w:vAlign w:val="center"/>
          </w:tcPr>
          <w:p w14:paraId="26FCC1C7" w14:textId="77777777" w:rsidR="00D54B46" w:rsidRDefault="00D54B46" w:rsidP="00EA35BC">
            <w:pPr>
              <w:jc w:val="center"/>
              <w:rPr>
                <w:rFonts w:ascii="GHEA Grapalat" w:hAnsi="GHEA Grapalat"/>
                <w:sz w:val="20"/>
                <w:lang w:val="hy-AM"/>
              </w:rPr>
            </w:pPr>
          </w:p>
          <w:p w14:paraId="49A2C46A" w14:textId="77777777" w:rsidR="00D54B46" w:rsidRPr="00453E01" w:rsidRDefault="00D54B46" w:rsidP="00EA35BC">
            <w:pPr>
              <w:jc w:val="center"/>
              <w:rPr>
                <w:rFonts w:ascii="GHEA Grapalat" w:hAnsi="GHEA Grapalat"/>
                <w:sz w:val="20"/>
                <w:lang w:val="hy-AM"/>
              </w:rPr>
            </w:pPr>
            <w:r>
              <w:rPr>
                <w:rFonts w:ascii="GHEA Grapalat" w:hAnsi="GHEA Grapalat"/>
                <w:sz w:val="20"/>
                <w:lang w:val="hy-AM"/>
              </w:rPr>
              <w:t>1</w:t>
            </w:r>
          </w:p>
        </w:tc>
        <w:tc>
          <w:tcPr>
            <w:tcW w:w="1846" w:type="dxa"/>
            <w:vAlign w:val="center"/>
          </w:tcPr>
          <w:p w14:paraId="0455EE2E" w14:textId="31A6C7BB" w:rsidR="00D54B46" w:rsidRPr="00DF5959" w:rsidRDefault="000910FD" w:rsidP="00EA35BC">
            <w:pPr>
              <w:ind w:left="145" w:hanging="145"/>
              <w:jc w:val="center"/>
              <w:rPr>
                <w:rFonts w:ascii="GHEA Grapalat" w:hAnsi="GHEA Grapalat"/>
                <w:sz w:val="18"/>
                <w:szCs w:val="18"/>
                <w:lang w:val="hy-AM"/>
              </w:rPr>
            </w:pPr>
            <w:r w:rsidRPr="00D26DE2">
              <w:t>79631200/</w:t>
            </w:r>
            <w:r>
              <w:rPr>
                <w:lang w:val="hy-AM"/>
              </w:rPr>
              <w:t>3</w:t>
            </w:r>
          </w:p>
        </w:tc>
        <w:tc>
          <w:tcPr>
            <w:tcW w:w="5049" w:type="dxa"/>
            <w:tcBorders>
              <w:top w:val="single" w:sz="4" w:space="0" w:color="auto"/>
              <w:left w:val="single" w:sz="4" w:space="0" w:color="auto"/>
              <w:right w:val="single" w:sz="4" w:space="0" w:color="auto"/>
            </w:tcBorders>
          </w:tcPr>
          <w:p w14:paraId="5B15B5BD" w14:textId="77777777" w:rsidR="00005E36" w:rsidRPr="005F7789" w:rsidRDefault="00005E36" w:rsidP="00005E36">
            <w:pPr>
              <w:numPr>
                <w:ilvl w:val="0"/>
                <w:numId w:val="41"/>
              </w:numPr>
              <w:tabs>
                <w:tab w:val="clear" w:pos="720"/>
              </w:tabs>
              <w:spacing w:after="160" w:line="278" w:lineRule="auto"/>
              <w:ind w:left="0" w:firstLine="0"/>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b/>
                <w:bCs/>
                <w:kern w:val="2"/>
                <w14:ligatures w14:val="standardContextual"/>
              </w:rPr>
              <w:t>Предмет закупки</w:t>
            </w:r>
            <w:r w:rsidRPr="005F7789">
              <w:rPr>
                <w:rFonts w:asciiTheme="minorHAnsi" w:eastAsiaTheme="minorEastAsia" w:hAnsiTheme="minorHAnsi" w:cstheme="minorBidi"/>
                <w:kern w:val="2"/>
                <w14:ligatures w14:val="standardContextual"/>
              </w:rPr>
              <w:t xml:space="preserve"> – проведение переподготовки сотрудников</w:t>
            </w:r>
            <w:r w:rsidRPr="005F7789">
              <w:rPr>
                <w:rFonts w:asciiTheme="minorHAnsi" w:eastAsiaTheme="minorEastAsia" w:hAnsiTheme="minorHAnsi" w:cstheme="minorBidi"/>
                <w:b/>
                <w:bCs/>
                <w:kern w:val="2"/>
                <w14:ligatures w14:val="standardContextual"/>
              </w:rPr>
              <w:t xml:space="preserve"> </w:t>
            </w:r>
            <w:r w:rsidRPr="005F7789">
              <w:rPr>
                <w:rFonts w:asciiTheme="minorHAnsi" w:eastAsiaTheme="minorEastAsia" w:hAnsiTheme="minorHAnsi" w:cstheme="minorBidi"/>
                <w:kern w:val="2"/>
                <w14:ligatures w14:val="standardContextual"/>
              </w:rPr>
              <w:t>общинной службы.</w:t>
            </w:r>
          </w:p>
          <w:p w14:paraId="6AE9F36B" w14:textId="7A941ADA" w:rsidR="00005E36" w:rsidRPr="002F1A83" w:rsidRDefault="00005E36" w:rsidP="00005E36">
            <w:pPr>
              <w:jc w:val="both"/>
              <w:rPr>
                <w:rFonts w:cstheme="minorHAnsi"/>
              </w:rPr>
            </w:pPr>
            <w:r>
              <w:rPr>
                <w:rFonts w:cstheme="minorHAnsi"/>
                <w:lang w:val="hy-AM"/>
              </w:rPr>
              <w:t xml:space="preserve">2. </w:t>
            </w:r>
            <w:r w:rsidRPr="002F1A83">
              <w:rPr>
                <w:rFonts w:cstheme="minorHAnsi"/>
              </w:rPr>
              <w:t xml:space="preserve">Повышение квалификации осуществляется в соответствии с </w:t>
            </w:r>
            <w:r w:rsidRPr="002F1A83">
              <w:rPr>
                <w:rFonts w:cstheme="minorHAnsi"/>
              </w:rPr>
              <w:lastRenderedPageBreak/>
              <w:t>приложениями №1 и №2</w:t>
            </w:r>
            <w:r w:rsidR="000910FD" w:rsidRPr="005F7789">
              <w:rPr>
                <w:rFonts w:asciiTheme="minorHAnsi" w:eastAsiaTheme="minorEastAsia" w:hAnsiTheme="minorHAnsi" w:cstheme="minorBidi"/>
                <w:kern w:val="2"/>
                <w14:ligatures w14:val="standardContextual"/>
              </w:rPr>
              <w:t xml:space="preserve"> </w:t>
            </w:r>
            <w:r w:rsidR="000910FD">
              <w:rPr>
                <w:rFonts w:asciiTheme="minorHAnsi" w:eastAsiaTheme="minorEastAsia" w:hAnsiTheme="minorHAnsi" w:cstheme="minorBidi"/>
                <w:kern w:val="2"/>
                <w14:ligatures w14:val="standardContextual"/>
              </w:rPr>
              <w:t>(</w:t>
            </w:r>
            <w:r w:rsidR="000910FD" w:rsidRPr="005F7789">
              <w:rPr>
                <w:rFonts w:asciiTheme="minorHAnsi" w:eastAsiaTheme="minorEastAsia" w:hAnsiTheme="minorHAnsi" w:cstheme="minorBidi"/>
                <w:kern w:val="2"/>
                <w14:ligatures w14:val="standardContextual"/>
              </w:rPr>
              <w:t>Приложения № 1</w:t>
            </w:r>
            <w:r w:rsidR="000910FD">
              <w:rPr>
                <w:rFonts w:asciiTheme="minorHAnsi" w:eastAsiaTheme="minorEastAsia" w:hAnsiTheme="minorHAnsi" w:cstheme="minorBidi"/>
                <w:kern w:val="2"/>
                <w14:ligatures w14:val="standardContextual"/>
              </w:rPr>
              <w:t>.1</w:t>
            </w:r>
            <w:r w:rsidR="000910FD" w:rsidRPr="005F7789">
              <w:rPr>
                <w:rFonts w:asciiTheme="minorHAnsi" w:eastAsiaTheme="minorEastAsia" w:hAnsiTheme="minorHAnsi" w:cstheme="minorBidi"/>
                <w:kern w:val="2"/>
                <w14:ligatures w14:val="standardContextual"/>
              </w:rPr>
              <w:t xml:space="preserve"> и № </w:t>
            </w:r>
            <w:r w:rsidR="000910FD">
              <w:rPr>
                <w:rFonts w:asciiTheme="minorHAnsi" w:eastAsiaTheme="minorEastAsia" w:hAnsiTheme="minorHAnsi" w:cstheme="minorBidi"/>
                <w:kern w:val="2"/>
                <w14:ligatures w14:val="standardContextual"/>
              </w:rPr>
              <w:t>1.</w:t>
            </w:r>
            <w:r w:rsidR="000910FD" w:rsidRPr="005F7789">
              <w:rPr>
                <w:rFonts w:asciiTheme="minorHAnsi" w:eastAsiaTheme="minorEastAsia" w:hAnsiTheme="minorHAnsi" w:cstheme="minorBidi"/>
                <w:kern w:val="2"/>
                <w14:ligatures w14:val="standardContextual"/>
              </w:rPr>
              <w:t>2</w:t>
            </w:r>
            <w:r w:rsidR="000910FD">
              <w:rPr>
                <w:rFonts w:asciiTheme="minorHAnsi" w:eastAsiaTheme="minorEastAsia" w:hAnsiTheme="minorHAnsi" w:cstheme="minorBidi"/>
                <w:kern w:val="2"/>
                <w14:ligatures w14:val="standardContextual"/>
              </w:rPr>
              <w:t xml:space="preserve"> к Договору)</w:t>
            </w:r>
            <w:r w:rsidRPr="002F1A83">
              <w:rPr>
                <w:rFonts w:cstheme="minorHAnsi"/>
              </w:rPr>
              <w:t xml:space="preserve"> к приказу №3116-А Министра территориального управления и инфраструктур Республики Армения от 16 ноября 2022 года «Об утверждении программ повышения квалификации общественных служащих аппаратов мэрии Еревана и глав административных районов и </w:t>
            </w:r>
            <w:r>
              <w:rPr>
                <w:rFonts w:cstheme="minorHAnsi"/>
              </w:rPr>
              <w:t xml:space="preserve">о </w:t>
            </w:r>
            <w:r w:rsidRPr="002F1A83">
              <w:rPr>
                <w:rFonts w:cstheme="minorHAnsi"/>
              </w:rPr>
              <w:t>признании утратившим силу приказа Министра территориального управления Республики Армения №178-А от 18 ноября 2014 года». Продолжительность каждой утверждённой программы должна составлять не менее 40 часов.</w:t>
            </w:r>
          </w:p>
          <w:p w14:paraId="2C2C2EF5" w14:textId="5F4656F3"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 xml:space="preserve">3. </w:t>
            </w:r>
            <w:r w:rsidRPr="005F7789">
              <w:rPr>
                <w:rFonts w:asciiTheme="minorHAnsi" w:eastAsiaTheme="minorEastAsia" w:hAnsiTheme="minorHAnsi" w:cstheme="minorBidi"/>
                <w:kern w:val="2"/>
                <w14:ligatures w14:val="standardContextual"/>
              </w:rPr>
              <w:t>В соответствии с программой, представленной в Приложениях № 1</w:t>
            </w:r>
            <w:r w:rsidR="000910FD">
              <w:rPr>
                <w:rFonts w:asciiTheme="minorHAnsi" w:eastAsiaTheme="minorEastAsia" w:hAnsiTheme="minorHAnsi" w:cstheme="minorBidi"/>
                <w:kern w:val="2"/>
                <w14:ligatures w14:val="standardContextual"/>
              </w:rPr>
              <w:t>.1</w:t>
            </w:r>
            <w:r w:rsidRPr="005F7789">
              <w:rPr>
                <w:rFonts w:asciiTheme="minorHAnsi" w:eastAsiaTheme="minorEastAsia" w:hAnsiTheme="minorHAnsi" w:cstheme="minorBidi"/>
                <w:kern w:val="2"/>
                <w14:ligatures w14:val="standardContextual"/>
              </w:rPr>
              <w:t xml:space="preserve"> и № </w:t>
            </w:r>
            <w:r w:rsidR="000910FD">
              <w:rPr>
                <w:rFonts w:asciiTheme="minorHAnsi" w:eastAsiaTheme="minorEastAsia" w:hAnsiTheme="minorHAnsi" w:cstheme="minorBidi"/>
                <w:kern w:val="2"/>
                <w14:ligatures w14:val="standardContextual"/>
              </w:rPr>
              <w:t>1.</w:t>
            </w:r>
            <w:r w:rsidRPr="005F7789">
              <w:rPr>
                <w:rFonts w:asciiTheme="minorHAnsi" w:eastAsiaTheme="minorEastAsia" w:hAnsiTheme="minorHAnsi" w:cstheme="minorBidi"/>
                <w:kern w:val="2"/>
                <w14:ligatures w14:val="standardContextual"/>
              </w:rPr>
              <w:t>2</w:t>
            </w:r>
            <w:r w:rsidR="000910FD">
              <w:rPr>
                <w:rFonts w:asciiTheme="minorHAnsi" w:eastAsiaTheme="minorEastAsia" w:hAnsiTheme="minorHAnsi" w:cstheme="minorBidi"/>
                <w:kern w:val="2"/>
                <w14:ligatures w14:val="standardContextual"/>
              </w:rPr>
              <w:t xml:space="preserve"> к Договору</w:t>
            </w:r>
            <w:r w:rsidRPr="005F7789">
              <w:rPr>
                <w:rFonts w:asciiTheme="minorHAnsi" w:eastAsiaTheme="minorEastAsia" w:hAnsiTheme="minorHAnsi" w:cstheme="minorBidi"/>
                <w:kern w:val="2"/>
                <w14:ligatures w14:val="standardContextual"/>
              </w:rPr>
              <w:t>, должно пройти переподготовку до 100 сотрудников общинной службы. Оплата за услуги будет производиться исходя из фактического участия сотрудников общинной службы в учебных курсах.</w:t>
            </w:r>
          </w:p>
          <w:p w14:paraId="361233D0"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 xml:space="preserve">4. </w:t>
            </w:r>
            <w:r w:rsidRPr="005F7789">
              <w:rPr>
                <w:rFonts w:asciiTheme="minorHAnsi" w:eastAsiaTheme="minorEastAsia" w:hAnsiTheme="minorHAnsi" w:cstheme="minorBidi"/>
                <w:kern w:val="2"/>
                <w14:ligatures w14:val="standardContextual"/>
              </w:rPr>
              <w:t xml:space="preserve">Переподготовка должна проводиться в просторной, светлой, меблированной аудитории, рассчитанной минимум на 15 человек, которая должна быть оснащена необходимыми техническими средствами (ноутбук/ компьютер, проектор, устройство </w:t>
            </w:r>
            <w:r w:rsidRPr="005F7789">
              <w:rPr>
                <w:rFonts w:asciiTheme="minorHAnsi" w:eastAsiaTheme="minorEastAsia" w:hAnsiTheme="minorHAnsi" w:cstheme="minorBidi"/>
                <w:kern w:val="2"/>
                <w14:ligatures w14:val="standardContextual"/>
              </w:rPr>
              <w:lastRenderedPageBreak/>
              <w:t>для звукозаписи, громкоговоритель, флипчарт, доска, бумага для заметок и ручки). При необходимости должны быть обеспечены условия передвижения и участия в занятиях для лиц с инвалидностью (пандус, специально оборудованная аудитория). Обучение может проводиться одновременно в нескольких группах.</w:t>
            </w:r>
          </w:p>
          <w:p w14:paraId="735A7EFD"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5.</w:t>
            </w:r>
            <w:r w:rsidRPr="005F7789">
              <w:rPr>
                <w:rFonts w:asciiTheme="minorHAnsi" w:eastAsiaTheme="minorEastAsia" w:hAnsiTheme="minorHAnsi" w:cstheme="minorBidi"/>
                <w:kern w:val="2"/>
                <w14:ligatures w14:val="standardContextual"/>
              </w:rPr>
              <w:t>Переподготовка должна проводиться в форме группового обучения, при этом одна группа должна состоять максимум из 15 человек. Время проведения занятий – с 9:00 до 15:20 (перерывы: 10 минут, а также один 30-минутный перерыв с 11:50). Продолжительность одного академического часа – 40 минут.</w:t>
            </w:r>
            <w:r w:rsidRPr="005F7789">
              <w:rPr>
                <w:rFonts w:hAnsi="Symbol"/>
              </w:rPr>
              <w:t xml:space="preserve"> </w:t>
            </w:r>
          </w:p>
          <w:p w14:paraId="71C6943D"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 xml:space="preserve">6. </w:t>
            </w:r>
            <w:r w:rsidRPr="005F7789">
              <w:rPr>
                <w:rFonts w:asciiTheme="minorHAnsi" w:eastAsiaTheme="minorEastAsia" w:hAnsiTheme="minorHAnsi" w:cstheme="minorBidi"/>
                <w:kern w:val="2"/>
                <w14:ligatures w14:val="standardContextual"/>
              </w:rPr>
              <w:t>Во время перерыва – кофе-брейк: растворимый и черный кофе, ассортимент чаев, сахар, молоко, сладости, мини-пироги, мини-хачапури.</w:t>
            </w:r>
          </w:p>
          <w:p w14:paraId="6A31CA64"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7.</w:t>
            </w:r>
            <w:r w:rsidRPr="005F7789">
              <w:rPr>
                <w:rFonts w:asciiTheme="minorHAnsi" w:eastAsiaTheme="minorEastAsia" w:hAnsiTheme="minorHAnsi" w:cstheme="minorBidi"/>
                <w:kern w:val="2"/>
                <w14:ligatures w14:val="standardContextual"/>
              </w:rPr>
              <w:t xml:space="preserve"> В курс переподготовки включаются сотрудники общинных служб структурных и отдельных подразделений, направленные по командировке мэром города Еревана, секретарем аппарата мэрии или </w:t>
            </w:r>
            <w:r w:rsidRPr="005F7789">
              <w:rPr>
                <w:rFonts w:asciiTheme="minorHAnsi" w:eastAsiaTheme="minorEastAsia" w:hAnsiTheme="minorHAnsi" w:cstheme="minorBidi"/>
                <w:kern w:val="2"/>
                <w14:ligatures w14:val="standardContextual"/>
              </w:rPr>
              <w:lastRenderedPageBreak/>
              <w:t>руководителями административных районов города Еревана, в соответствии с представленным Исполнителю списком.</w:t>
            </w:r>
          </w:p>
          <w:p w14:paraId="132E3D44"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8.</w:t>
            </w:r>
            <w:r w:rsidRPr="005F7789">
              <w:rPr>
                <w:rFonts w:asciiTheme="minorHAnsi" w:eastAsiaTheme="minorEastAsia" w:hAnsiTheme="minorHAnsi" w:cstheme="minorBidi"/>
                <w:kern w:val="2"/>
                <w14:ligatures w14:val="standardContextual"/>
              </w:rPr>
              <w:t>Темы, включенные в программу переподготовки, должны быть представлены в соответствии с распределением учебных часов, закрепленных данным приложением.</w:t>
            </w:r>
          </w:p>
          <w:p w14:paraId="6FF1127F"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9.</w:t>
            </w:r>
            <w:r w:rsidRPr="005F7789">
              <w:rPr>
                <w:rFonts w:asciiTheme="minorHAnsi" w:eastAsiaTheme="minorEastAsia" w:hAnsiTheme="minorHAnsi" w:cstheme="minorBidi"/>
                <w:kern w:val="2"/>
                <w14:ligatures w14:val="standardContextual"/>
              </w:rPr>
              <w:t>Переподготовка должна быть проведена на территории города Ереван в четвертом квартале, в срок с даты вступления договора в силу, установленной законодательством, до 20.12.2025 г.</w:t>
            </w:r>
          </w:p>
          <w:p w14:paraId="0E5F8634"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Pr>
                <w:rFonts w:asciiTheme="minorHAnsi" w:eastAsiaTheme="minorEastAsia" w:hAnsiTheme="minorHAnsi" w:cstheme="minorBidi"/>
                <w:kern w:val="2"/>
                <w:lang w:val="hy-AM"/>
                <w14:ligatures w14:val="standardContextual"/>
              </w:rPr>
              <w:t xml:space="preserve">10 </w:t>
            </w:r>
            <w:r w:rsidRPr="005F7789">
              <w:rPr>
                <w:rFonts w:asciiTheme="minorHAnsi" w:eastAsiaTheme="minorEastAsia" w:hAnsiTheme="minorHAnsi" w:cstheme="minorBidi"/>
                <w:kern w:val="2"/>
                <w14:ligatures w14:val="standardContextual"/>
              </w:rPr>
              <w:t>Исполнитель обязан:</w:t>
            </w:r>
            <w:r w:rsidRPr="005F7789">
              <w:rPr>
                <w:rFonts w:asciiTheme="minorHAnsi" w:eastAsiaTheme="minorEastAsia" w:hAnsiTheme="minorHAnsi" w:cstheme="minorBidi"/>
                <w:kern w:val="2"/>
                <w14:ligatures w14:val="standardContextual"/>
              </w:rPr>
              <w:br/>
              <w:t>10.1. В течение 5 рабочих дней после заключения договора представить расписания занятий по темам, предусмотренным программой, адрес реализации программы, данные ответственных лиц, график проведения занятий.</w:t>
            </w:r>
            <w:r w:rsidRPr="005F7789">
              <w:rPr>
                <w:rFonts w:asciiTheme="minorHAnsi" w:eastAsiaTheme="minorEastAsia" w:hAnsiTheme="minorHAnsi" w:cstheme="minorBidi"/>
                <w:kern w:val="2"/>
                <w14:ligatures w14:val="standardContextual"/>
              </w:rPr>
              <w:br/>
              <w:t>10.2. Обеспечить:</w:t>
            </w:r>
          </w:p>
          <w:p w14:paraId="01AC3A4F"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 xml:space="preserve">• Предоставление учебно-методических материалов (в бумажном или электронном </w:t>
            </w:r>
            <w:r w:rsidRPr="005F7789">
              <w:rPr>
                <w:rFonts w:asciiTheme="minorHAnsi" w:eastAsiaTheme="minorEastAsia" w:hAnsiTheme="minorHAnsi" w:cstheme="minorBidi"/>
                <w:kern w:val="2"/>
                <w14:ligatures w14:val="standardContextual"/>
              </w:rPr>
              <w:lastRenderedPageBreak/>
              <w:t>формате) (краткие конспекты лекций, слайды, тесты, задачи, методические указания, сценарии деловых игр, нормативные акты и другие документы).</w:t>
            </w:r>
          </w:p>
          <w:p w14:paraId="47458BC4"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 Обеспечение необходимых научно-технических средств и социальных условий (интернет, копирование, библиотечное обслуживание, комната отдыха и условия для организации перерывов).</w:t>
            </w:r>
          </w:p>
          <w:p w14:paraId="520FB858"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10.3 После начала курса (по окончании каждого учебного дня) необходимо направлять заказчику в электронном виде список присутствующих и отсутствующих.</w:t>
            </w:r>
          </w:p>
          <w:p w14:paraId="401FE627"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10.3.1 Участник, пропустивший курс в течение 2 (двух) дней без уважительной причины, не может получить сертификат.</w:t>
            </w:r>
          </w:p>
          <w:p w14:paraId="22CD4C5F"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10.4 По завершении переподготовки слушателю должен быть выдан соответствующий сертификат.</w:t>
            </w:r>
          </w:p>
          <w:p w14:paraId="38F7A90F" w14:textId="77777777" w:rsidR="00005E36" w:rsidRPr="005F7789" w:rsidRDefault="00005E36" w:rsidP="00005E36">
            <w:pPr>
              <w:spacing w:after="160" w:line="278" w:lineRule="auto"/>
              <w:rPr>
                <w:rFonts w:asciiTheme="minorHAnsi" w:eastAsiaTheme="minorEastAsia" w:hAnsiTheme="minorHAnsi" w:cstheme="minorBidi"/>
                <w:kern w:val="2"/>
                <w14:ligatures w14:val="standardContextual"/>
              </w:rPr>
            </w:pPr>
            <w:r w:rsidRPr="005F7789">
              <w:rPr>
                <w:rFonts w:asciiTheme="minorHAnsi" w:eastAsiaTheme="minorEastAsia" w:hAnsiTheme="minorHAnsi" w:cstheme="minorBidi"/>
                <w:kern w:val="2"/>
                <w14:ligatures w14:val="standardContextual"/>
              </w:rPr>
              <w:t xml:space="preserve">10.5 По окончании каждого курса переподготовки исполнитель обязан предоставить заказчику справку об участии сотрудников общинной службы в обучении по сформированным группам (1. Справка об </w:t>
            </w:r>
            <w:r w:rsidRPr="005F7789">
              <w:rPr>
                <w:rFonts w:asciiTheme="minorHAnsi" w:eastAsiaTheme="minorEastAsia" w:hAnsiTheme="minorHAnsi" w:cstheme="minorBidi"/>
                <w:kern w:val="2"/>
                <w14:ligatures w14:val="standardContextual"/>
              </w:rPr>
              <w:lastRenderedPageBreak/>
              <w:t>участии: наименование приложения к программе, номер группы, имя, фамилия, отчество участников, должность, присутствовал или не присутствовал; 2. Наименование приложения к программе, номер группы, имя, фамилия, отчество участников, должность, номер сертификата).</w:t>
            </w:r>
          </w:p>
          <w:p w14:paraId="47AE19A5" w14:textId="6AF84C0E" w:rsidR="00D54B46" w:rsidRPr="00697D07" w:rsidRDefault="00D54B46" w:rsidP="00005E36">
            <w:pPr>
              <w:widowControl w:val="0"/>
              <w:spacing w:after="120"/>
              <w:jc w:val="both"/>
              <w:rPr>
                <w:rFonts w:ascii="GHEA Grapalat" w:hAnsi="GHEA Grapalat"/>
                <w:sz w:val="18"/>
                <w:szCs w:val="18"/>
              </w:rPr>
            </w:pP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D54B46" w:rsidRPr="00E40AC8" w:rsidRDefault="00D54B46" w:rsidP="00EA35B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16B95FA2" w:rsidR="00D54B46" w:rsidRPr="00E40AC8" w:rsidRDefault="003470A0" w:rsidP="00EA35BC">
            <w:pPr>
              <w:widowControl w:val="0"/>
              <w:spacing w:after="120"/>
              <w:jc w:val="center"/>
              <w:rPr>
                <w:rFonts w:ascii="GHEA Grapalat" w:hAnsi="GHEA Grapalat"/>
                <w:sz w:val="20"/>
              </w:rPr>
            </w:pPr>
            <w:r>
              <w:rPr>
                <w:rFonts w:ascii="GHEA Grapalat" w:hAnsi="GHEA Grapalat"/>
                <w:sz w:val="20"/>
              </w:rPr>
              <w:t xml:space="preserve">До </w:t>
            </w:r>
            <w:r w:rsidR="00005E36">
              <w:rPr>
                <w:rFonts w:ascii="GHEA Grapalat" w:hAnsi="GHEA Grapalat"/>
                <w:sz w:val="20"/>
              </w:rPr>
              <w:t>3</w:t>
            </w:r>
            <w:r>
              <w:rPr>
                <w:rFonts w:ascii="GHEA Grapalat" w:hAnsi="GHEA Grapalat"/>
                <w:sz w:val="20"/>
              </w:rPr>
              <w:t>000000</w:t>
            </w: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D54B46" w:rsidRPr="00E40AC8" w:rsidRDefault="00D54B46" w:rsidP="00EA35B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vAlign w:val="center"/>
          </w:tcPr>
          <w:p w14:paraId="0D6BD602" w14:textId="470108B2" w:rsidR="00D54B46" w:rsidRPr="00697D07" w:rsidRDefault="003470A0" w:rsidP="00EA35BC">
            <w:pPr>
              <w:widowControl w:val="0"/>
              <w:spacing w:after="120"/>
              <w:jc w:val="center"/>
              <w:rPr>
                <w:rFonts w:ascii="GHEA Grapalat" w:hAnsi="GHEA Grapalat" w:cs="Calibri"/>
                <w:color w:val="000000"/>
                <w:sz w:val="16"/>
                <w:szCs w:val="16"/>
              </w:rPr>
            </w:pPr>
            <w:r>
              <w:rPr>
                <w:rFonts w:ascii="GHEA Grapalat" w:hAnsi="GHEA Grapalat" w:cs="Calibri"/>
                <w:color w:val="000000"/>
                <w:sz w:val="16"/>
                <w:szCs w:val="16"/>
              </w:rPr>
              <w:t>РА</w:t>
            </w:r>
          </w:p>
        </w:tc>
        <w:tc>
          <w:tcPr>
            <w:tcW w:w="1887" w:type="dxa"/>
            <w:tcBorders>
              <w:top w:val="single" w:sz="4" w:space="0" w:color="auto"/>
              <w:left w:val="single" w:sz="4" w:space="0" w:color="auto"/>
              <w:bottom w:val="single" w:sz="4" w:space="0" w:color="auto"/>
              <w:right w:val="single" w:sz="4" w:space="0" w:color="auto"/>
            </w:tcBorders>
            <w:vAlign w:val="center"/>
          </w:tcPr>
          <w:p w14:paraId="7CFDBA9A" w14:textId="508FA807" w:rsidR="00D54B46" w:rsidRPr="005160AB" w:rsidRDefault="000910FD" w:rsidP="00EA35BC">
            <w:pPr>
              <w:widowControl w:val="0"/>
              <w:spacing w:after="120"/>
              <w:jc w:val="center"/>
              <w:rPr>
                <w:rFonts w:ascii="GHEA Grapalat" w:hAnsi="GHEA Grapalat"/>
                <w:sz w:val="20"/>
              </w:rPr>
            </w:pPr>
            <w:r>
              <w:t xml:space="preserve">С </w:t>
            </w:r>
            <w:r w:rsidRPr="00BD4302">
              <w:t xml:space="preserve">даты вступления договора в силу в порядке, установленном законодательством, по </w:t>
            </w:r>
            <w:r>
              <w:t>20</w:t>
            </w:r>
            <w:r w:rsidRPr="00BD4302">
              <w:t>.</w:t>
            </w:r>
            <w:r>
              <w:t>12</w:t>
            </w:r>
            <w:r w:rsidRPr="00BD4302">
              <w:t>.2025 г.</w:t>
            </w:r>
            <w:r w:rsidR="003470A0" w:rsidRPr="00BD4302">
              <w:t>.</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8A82389" w14:textId="77777777" w:rsidR="00C12E22" w:rsidRDefault="00D54B46" w:rsidP="00D54B46">
      <w:pPr>
        <w:widowControl w:val="0"/>
        <w:spacing w:after="160" w:line="360" w:lineRule="auto"/>
        <w:jc w:val="center"/>
        <w:rPr>
          <w:rFonts w:ascii="GHEA Grapalat" w:hAnsi="GHEA Grapalat"/>
          <w:lang w:val="hy-AM"/>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14:paraId="35CCC71D" w14:textId="77777777" w:rsidR="00C12E22" w:rsidRDefault="00C12E22" w:rsidP="00D54B46">
      <w:pPr>
        <w:widowControl w:val="0"/>
        <w:spacing w:after="160" w:line="360" w:lineRule="auto"/>
        <w:jc w:val="center"/>
        <w:rPr>
          <w:rFonts w:ascii="GHEA Grapalat" w:hAnsi="GHEA Grapalat"/>
          <w:lang w:val="hy-AM"/>
        </w:rPr>
      </w:pPr>
    </w:p>
    <w:p w14:paraId="70934F77" w14:textId="77777777" w:rsidR="00C12E22" w:rsidRDefault="00C12E22" w:rsidP="00D54B46">
      <w:pPr>
        <w:widowControl w:val="0"/>
        <w:spacing w:after="160" w:line="360" w:lineRule="auto"/>
        <w:jc w:val="center"/>
        <w:rPr>
          <w:rFonts w:ascii="GHEA Grapalat" w:hAnsi="GHEA Grapalat"/>
          <w:lang w:val="hy-AM"/>
        </w:rPr>
      </w:pPr>
    </w:p>
    <w:p w14:paraId="1DD408B1" w14:textId="77777777" w:rsidR="00C12E22" w:rsidRDefault="00C12E22" w:rsidP="00D54B46">
      <w:pPr>
        <w:widowControl w:val="0"/>
        <w:spacing w:after="160" w:line="360" w:lineRule="auto"/>
        <w:jc w:val="center"/>
        <w:rPr>
          <w:rFonts w:ascii="GHEA Grapalat" w:hAnsi="GHEA Grapalat"/>
          <w:lang w:val="hy-AM"/>
        </w:rPr>
      </w:pPr>
    </w:p>
    <w:p w14:paraId="3CB20DE2" w14:textId="77777777" w:rsidR="00C12E22" w:rsidRDefault="00C12E22" w:rsidP="00D54B46">
      <w:pPr>
        <w:widowControl w:val="0"/>
        <w:spacing w:after="160" w:line="360" w:lineRule="auto"/>
        <w:jc w:val="center"/>
        <w:rPr>
          <w:rFonts w:ascii="GHEA Grapalat" w:hAnsi="GHEA Grapalat"/>
          <w:lang w:val="hy-AM"/>
        </w:rPr>
      </w:pPr>
    </w:p>
    <w:p w14:paraId="362C1C95" w14:textId="77777777" w:rsidR="00C12E22" w:rsidRDefault="00C12E22" w:rsidP="00D54B46">
      <w:pPr>
        <w:widowControl w:val="0"/>
        <w:spacing w:after="160" w:line="360" w:lineRule="auto"/>
        <w:jc w:val="center"/>
        <w:rPr>
          <w:rFonts w:ascii="GHEA Grapalat" w:hAnsi="GHEA Grapalat"/>
          <w:lang w:val="hy-AM"/>
        </w:rPr>
      </w:pPr>
    </w:p>
    <w:p w14:paraId="295A9A48" w14:textId="77777777" w:rsidR="00C12E22" w:rsidRDefault="00C12E22" w:rsidP="00D54B46">
      <w:pPr>
        <w:widowControl w:val="0"/>
        <w:spacing w:after="160" w:line="360" w:lineRule="auto"/>
        <w:jc w:val="center"/>
        <w:rPr>
          <w:rFonts w:ascii="GHEA Grapalat" w:hAnsi="GHEA Grapalat"/>
          <w:lang w:val="hy-AM"/>
        </w:rPr>
      </w:pPr>
    </w:p>
    <w:p w14:paraId="33C52C5B" w14:textId="77777777" w:rsidR="00C12E22" w:rsidRDefault="00C12E22" w:rsidP="00D54B46">
      <w:pPr>
        <w:widowControl w:val="0"/>
        <w:spacing w:after="160" w:line="360" w:lineRule="auto"/>
        <w:jc w:val="center"/>
        <w:rPr>
          <w:rFonts w:ascii="GHEA Grapalat" w:hAnsi="GHEA Grapalat"/>
          <w:lang w:val="hy-AM"/>
        </w:rPr>
      </w:pPr>
    </w:p>
    <w:p w14:paraId="7CFE6ADA" w14:textId="77777777" w:rsidR="00C12E22" w:rsidRDefault="00C12E22" w:rsidP="00D54B46">
      <w:pPr>
        <w:widowControl w:val="0"/>
        <w:spacing w:after="160" w:line="360" w:lineRule="auto"/>
        <w:jc w:val="center"/>
        <w:rPr>
          <w:rFonts w:ascii="GHEA Grapalat" w:hAnsi="GHEA Grapalat"/>
          <w:lang w:val="hy-AM"/>
        </w:rPr>
      </w:pPr>
    </w:p>
    <w:p w14:paraId="4FF0359D" w14:textId="77777777" w:rsidR="00C12E22" w:rsidRDefault="00C12E22" w:rsidP="00D54B46">
      <w:pPr>
        <w:widowControl w:val="0"/>
        <w:spacing w:after="160" w:line="360" w:lineRule="auto"/>
        <w:jc w:val="center"/>
        <w:rPr>
          <w:rFonts w:ascii="GHEA Grapalat" w:hAnsi="GHEA Grapalat"/>
        </w:rPr>
      </w:pPr>
    </w:p>
    <w:p w14:paraId="4343B9B8" w14:textId="77777777" w:rsidR="000910FD" w:rsidRDefault="000910FD" w:rsidP="00D54B46">
      <w:pPr>
        <w:widowControl w:val="0"/>
        <w:spacing w:after="160" w:line="360" w:lineRule="auto"/>
        <w:jc w:val="center"/>
        <w:rPr>
          <w:rFonts w:ascii="GHEA Grapalat" w:hAnsi="GHEA Grapalat"/>
        </w:rPr>
      </w:pPr>
    </w:p>
    <w:p w14:paraId="52208B68" w14:textId="77777777" w:rsidR="000910FD" w:rsidRDefault="000910FD" w:rsidP="00D54B46">
      <w:pPr>
        <w:widowControl w:val="0"/>
        <w:spacing w:after="160" w:line="360" w:lineRule="auto"/>
        <w:jc w:val="center"/>
        <w:rPr>
          <w:rFonts w:ascii="GHEA Grapalat" w:hAnsi="GHEA Grapalat"/>
        </w:rPr>
      </w:pPr>
    </w:p>
    <w:p w14:paraId="644FF93C" w14:textId="77777777" w:rsidR="000910FD" w:rsidRDefault="000910FD" w:rsidP="00D54B46">
      <w:pPr>
        <w:widowControl w:val="0"/>
        <w:spacing w:after="160" w:line="360" w:lineRule="auto"/>
        <w:jc w:val="center"/>
        <w:rPr>
          <w:rFonts w:ascii="GHEA Grapalat" w:hAnsi="GHEA Grapalat"/>
        </w:rPr>
      </w:pPr>
    </w:p>
    <w:p w14:paraId="458C7027" w14:textId="77777777" w:rsidR="000910FD" w:rsidRDefault="000910FD" w:rsidP="00D54B46">
      <w:pPr>
        <w:widowControl w:val="0"/>
        <w:spacing w:after="160" w:line="360" w:lineRule="auto"/>
        <w:jc w:val="center"/>
        <w:rPr>
          <w:rFonts w:ascii="GHEA Grapalat" w:hAnsi="GHEA Grapalat"/>
        </w:rPr>
      </w:pPr>
    </w:p>
    <w:p w14:paraId="13CC0927" w14:textId="77777777" w:rsidR="000910FD" w:rsidRDefault="000910FD" w:rsidP="00D54B46">
      <w:pPr>
        <w:widowControl w:val="0"/>
        <w:spacing w:after="160" w:line="360" w:lineRule="auto"/>
        <w:jc w:val="center"/>
        <w:rPr>
          <w:rFonts w:ascii="GHEA Grapalat" w:hAnsi="GHEA Grapalat"/>
        </w:rPr>
      </w:pPr>
    </w:p>
    <w:p w14:paraId="18DD1EC7" w14:textId="77777777" w:rsidR="000910FD" w:rsidRDefault="000910FD" w:rsidP="00D54B46">
      <w:pPr>
        <w:widowControl w:val="0"/>
        <w:spacing w:after="160" w:line="360" w:lineRule="auto"/>
        <w:jc w:val="center"/>
        <w:rPr>
          <w:rFonts w:ascii="GHEA Grapalat" w:hAnsi="GHEA Grapalat"/>
          <w:lang w:val="hy-AM"/>
        </w:rPr>
      </w:pPr>
    </w:p>
    <w:p w14:paraId="3A43D312" w14:textId="77777777" w:rsidR="0054009D" w:rsidRDefault="0054009D" w:rsidP="00D54B46">
      <w:pPr>
        <w:widowControl w:val="0"/>
        <w:spacing w:after="160" w:line="360" w:lineRule="auto"/>
        <w:jc w:val="center"/>
        <w:rPr>
          <w:rFonts w:ascii="GHEA Grapalat" w:hAnsi="GHEA Grapalat"/>
          <w:lang w:val="hy-AM"/>
        </w:rPr>
      </w:pPr>
    </w:p>
    <w:p w14:paraId="7B5D7B41" w14:textId="77777777" w:rsidR="0054009D" w:rsidRPr="0054009D" w:rsidRDefault="0054009D" w:rsidP="00D54B46">
      <w:pPr>
        <w:widowControl w:val="0"/>
        <w:spacing w:after="160" w:line="360" w:lineRule="auto"/>
        <w:jc w:val="center"/>
        <w:rPr>
          <w:rFonts w:ascii="GHEA Grapalat" w:hAnsi="GHEA Grapalat"/>
          <w:lang w:val="hy-AM"/>
        </w:rPr>
      </w:pPr>
    </w:p>
    <w:p w14:paraId="013D4F4D" w14:textId="4BD0F209" w:rsidR="00C12E22" w:rsidRPr="00AD29CE" w:rsidRDefault="00C12E22" w:rsidP="0054009D">
      <w:pPr>
        <w:widowControl w:val="0"/>
        <w:jc w:val="right"/>
        <w:rPr>
          <w:rFonts w:ascii="GHEA Grapalat" w:hAnsi="GHEA Grapalat"/>
          <w:i/>
        </w:rPr>
      </w:pPr>
      <w:r w:rsidRPr="00AD29CE">
        <w:rPr>
          <w:rFonts w:ascii="GHEA Grapalat" w:hAnsi="GHEA Grapalat"/>
          <w:i/>
        </w:rPr>
        <w:t>Приложение № 1</w:t>
      </w:r>
      <w:r w:rsidR="0054009D">
        <w:rPr>
          <w:rFonts w:ascii="GHEA Grapalat" w:hAnsi="GHEA Grapalat"/>
          <w:i/>
          <w:lang w:val="hy-AM"/>
        </w:rPr>
        <w:t>.</w:t>
      </w:r>
      <w:r w:rsidR="000910FD">
        <w:rPr>
          <w:rFonts w:ascii="GHEA Grapalat" w:hAnsi="GHEA Grapalat"/>
          <w:i/>
        </w:rPr>
        <w:t>1</w:t>
      </w:r>
    </w:p>
    <w:p w14:paraId="2817F612" w14:textId="77777777" w:rsidR="00C12E22" w:rsidRPr="00AD29CE" w:rsidRDefault="00C12E22" w:rsidP="0054009D">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7A4B96" w14:textId="77777777" w:rsidR="00C12E22" w:rsidRPr="00C12E22" w:rsidRDefault="00C12E22" w:rsidP="0054009D">
      <w:pPr>
        <w:widowControl w:val="0"/>
        <w:jc w:val="center"/>
        <w:rPr>
          <w:rFonts w:ascii="GHEA Grapalat" w:hAnsi="GHEA Grapalat"/>
        </w:rPr>
      </w:pPr>
    </w:p>
    <w:p w14:paraId="6C1E264A" w14:textId="77777777" w:rsidR="00C12E22" w:rsidRDefault="00C12E22" w:rsidP="0054009D">
      <w:pPr>
        <w:widowControl w:val="0"/>
        <w:jc w:val="center"/>
        <w:rPr>
          <w:rFonts w:ascii="GHEA Grapalat" w:hAnsi="GHEA Grapalat"/>
          <w:lang w:val="hy-AM"/>
        </w:rPr>
      </w:pPr>
    </w:p>
    <w:p w14:paraId="2DFE700C" w14:textId="77777777" w:rsidR="0054009D" w:rsidRDefault="0054009D" w:rsidP="0054009D">
      <w:pPr>
        <w:jc w:val="right"/>
        <w:rPr>
          <w:rFonts w:ascii="GHEA Grapalat" w:hAnsi="GHEA Grapalat"/>
          <w:lang w:val="hy-AM"/>
        </w:rPr>
      </w:pPr>
      <w:r>
        <w:rPr>
          <w:rFonts w:ascii="GHEA Grapalat" w:hAnsi="GHEA Grapalat"/>
          <w:lang w:val="hy-AM"/>
        </w:rPr>
        <w:t>Приложение 1</w:t>
      </w:r>
    </w:p>
    <w:p w14:paraId="151D5441" w14:textId="77777777" w:rsidR="0054009D" w:rsidRDefault="0054009D" w:rsidP="0054009D">
      <w:pPr>
        <w:jc w:val="right"/>
        <w:rPr>
          <w:rFonts w:ascii="GHEA Grapalat" w:hAnsi="GHEA Grapalat"/>
          <w:lang w:val="hy-AM"/>
        </w:rPr>
      </w:pPr>
      <w:r>
        <w:rPr>
          <w:rFonts w:ascii="GHEA Grapalat" w:hAnsi="GHEA Grapalat"/>
          <w:lang w:val="hy-AM"/>
        </w:rPr>
        <w:t xml:space="preserve">к приказу министра территориального </w:t>
      </w:r>
    </w:p>
    <w:p w14:paraId="2135F790" w14:textId="77777777" w:rsidR="0054009D" w:rsidRDefault="0054009D" w:rsidP="0054009D">
      <w:pPr>
        <w:jc w:val="right"/>
        <w:rPr>
          <w:rFonts w:ascii="GHEA Grapalat" w:hAnsi="GHEA Grapalat"/>
          <w:lang w:val="hy-AM"/>
        </w:rPr>
      </w:pPr>
      <w:r>
        <w:rPr>
          <w:rFonts w:ascii="GHEA Grapalat" w:hAnsi="GHEA Grapalat"/>
          <w:lang w:val="hy-AM"/>
        </w:rPr>
        <w:t>управления и инфраструктур</w:t>
      </w:r>
    </w:p>
    <w:p w14:paraId="2E6720C3" w14:textId="77777777" w:rsidR="0054009D" w:rsidRDefault="0054009D" w:rsidP="0054009D">
      <w:pPr>
        <w:jc w:val="right"/>
        <w:rPr>
          <w:rFonts w:ascii="GHEA Grapalat" w:hAnsi="GHEA Grapalat"/>
          <w:lang w:val="hy-AM"/>
        </w:rPr>
      </w:pPr>
      <w:r>
        <w:rPr>
          <w:rFonts w:ascii="GHEA Grapalat" w:hAnsi="GHEA Grapalat"/>
          <w:lang w:val="hy-AM"/>
        </w:rPr>
        <w:t>от 16 ноября 2022 года № 3116-А</w:t>
      </w:r>
    </w:p>
    <w:p w14:paraId="45609D53" w14:textId="77777777" w:rsidR="0054009D" w:rsidRDefault="0054009D" w:rsidP="0054009D">
      <w:pPr>
        <w:spacing w:line="360" w:lineRule="auto"/>
        <w:jc w:val="right"/>
        <w:rPr>
          <w:rFonts w:ascii="GHEA Grapalat" w:hAnsi="GHEA Grapalat"/>
          <w:lang w:val="hy-AM"/>
        </w:rPr>
      </w:pPr>
    </w:p>
    <w:p w14:paraId="268053BE" w14:textId="77777777" w:rsidR="0054009D" w:rsidRPr="00E145E2" w:rsidRDefault="0054009D" w:rsidP="0054009D">
      <w:pPr>
        <w:spacing w:line="360" w:lineRule="auto"/>
        <w:jc w:val="center"/>
        <w:rPr>
          <w:rFonts w:ascii="GHEA Grapalat" w:hAnsi="GHEA Grapalat"/>
          <w:b/>
          <w:bCs/>
          <w:lang w:val="hy-AM"/>
        </w:rPr>
      </w:pPr>
      <w:r w:rsidRPr="00E145E2">
        <w:rPr>
          <w:rFonts w:ascii="GHEA Grapalat" w:hAnsi="GHEA Grapalat"/>
          <w:b/>
          <w:bCs/>
          <w:lang w:val="hy-AM"/>
        </w:rPr>
        <w:t>ПРОГРАММА</w:t>
      </w:r>
    </w:p>
    <w:p w14:paraId="24196AA7" w14:textId="77777777" w:rsidR="0054009D" w:rsidRDefault="0054009D" w:rsidP="0054009D">
      <w:pPr>
        <w:spacing w:line="360" w:lineRule="auto"/>
        <w:jc w:val="center"/>
        <w:rPr>
          <w:rFonts w:ascii="GHEA Grapalat" w:hAnsi="GHEA Grapalat"/>
          <w:b/>
          <w:bCs/>
          <w:lang w:val="hy-AM"/>
        </w:rPr>
      </w:pPr>
      <w:r w:rsidRPr="00E145E2">
        <w:rPr>
          <w:rFonts w:ascii="GHEA Grapalat" w:hAnsi="GHEA Grapalat"/>
          <w:b/>
          <w:bCs/>
          <w:lang w:val="hy-AM"/>
        </w:rPr>
        <w:t xml:space="preserve">ПЕРЕПОДГОТОВКИ МУНИЦИПАЛЬНЫХ СЛУЖАЩИХ, ЗАНИМАЮЩИХ ГЛАВНЫЕ ДОЛЖНОСТИ И ДОЛЖНОСТИ 1-Й ПОДГРУППЫ ГРУППЫ </w:t>
      </w:r>
      <w:r>
        <w:rPr>
          <w:rFonts w:ascii="GHEA Grapalat" w:hAnsi="GHEA Grapalat"/>
          <w:b/>
          <w:bCs/>
          <w:lang w:val="hy-AM"/>
        </w:rPr>
        <w:t>ВЕДУЩИХ</w:t>
      </w:r>
      <w:r w:rsidRPr="00E145E2">
        <w:rPr>
          <w:rFonts w:ascii="GHEA Grapalat" w:hAnsi="GHEA Grapalat"/>
          <w:b/>
          <w:bCs/>
          <w:lang w:val="hy-AM"/>
        </w:rPr>
        <w:t xml:space="preserve"> ДОЛЖНОСТЕЙ В АППАРАТАХ МЭРИИ ЕРЕВАНА И </w:t>
      </w:r>
    </w:p>
    <w:p w14:paraId="7E1D5F35" w14:textId="77777777" w:rsidR="0054009D" w:rsidRPr="00E145E2" w:rsidRDefault="0054009D" w:rsidP="0054009D">
      <w:pPr>
        <w:spacing w:line="360" w:lineRule="auto"/>
        <w:jc w:val="center"/>
        <w:rPr>
          <w:rFonts w:ascii="GHEA Grapalat" w:hAnsi="GHEA Grapalat"/>
          <w:b/>
          <w:bCs/>
          <w:lang w:val="hy-AM"/>
        </w:rPr>
      </w:pPr>
      <w:r w:rsidRPr="00E145E2">
        <w:rPr>
          <w:rFonts w:ascii="GHEA Grapalat" w:hAnsi="GHEA Grapalat"/>
          <w:b/>
          <w:bCs/>
          <w:lang w:val="hy-AM"/>
        </w:rPr>
        <w:t xml:space="preserve">АДМИНИСТРАТИВНЫХ </w:t>
      </w:r>
      <w:r>
        <w:rPr>
          <w:rFonts w:ascii="GHEA Grapalat" w:hAnsi="GHEA Grapalat"/>
          <w:b/>
          <w:bCs/>
          <w:lang w:val="hy-AM"/>
        </w:rPr>
        <w:t>РАЙОНОВ</w:t>
      </w:r>
      <w:r w:rsidRPr="00E145E2">
        <w:rPr>
          <w:rFonts w:ascii="GHEA Grapalat" w:hAnsi="GHEA Grapalat"/>
          <w:b/>
          <w:bCs/>
          <w:lang w:val="hy-AM"/>
        </w:rPr>
        <w:t xml:space="preserve"> </w:t>
      </w:r>
    </w:p>
    <w:p w14:paraId="47DA6C97" w14:textId="77777777" w:rsidR="0054009D" w:rsidRDefault="0054009D" w:rsidP="0054009D">
      <w:pPr>
        <w:spacing w:line="360" w:lineRule="auto"/>
        <w:jc w:val="center"/>
        <w:rPr>
          <w:rFonts w:ascii="GHEA Grapalat" w:hAnsi="GHEA Grapalat"/>
          <w:lang w:val="hy-AM"/>
        </w:rPr>
      </w:pPr>
    </w:p>
    <w:tbl>
      <w:tblPr>
        <w:tblStyle w:val="TableGrid"/>
        <w:tblW w:w="0" w:type="auto"/>
        <w:jc w:val="center"/>
        <w:tblLook w:val="04A0" w:firstRow="1" w:lastRow="0" w:firstColumn="1" w:lastColumn="0" w:noHBand="0" w:noVBand="1"/>
      </w:tblPr>
      <w:tblGrid>
        <w:gridCol w:w="562"/>
        <w:gridCol w:w="6804"/>
        <w:gridCol w:w="1460"/>
      </w:tblGrid>
      <w:tr w:rsidR="0054009D" w14:paraId="3E48BFF4" w14:textId="77777777" w:rsidTr="001F04EF">
        <w:trPr>
          <w:jc w:val="center"/>
        </w:trPr>
        <w:tc>
          <w:tcPr>
            <w:tcW w:w="562" w:type="dxa"/>
          </w:tcPr>
          <w:p w14:paraId="2184ABE8"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п/н</w:t>
            </w:r>
          </w:p>
        </w:tc>
        <w:tc>
          <w:tcPr>
            <w:tcW w:w="6804" w:type="dxa"/>
          </w:tcPr>
          <w:p w14:paraId="79C3AEF5"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Наименование тем</w:t>
            </w:r>
          </w:p>
        </w:tc>
        <w:tc>
          <w:tcPr>
            <w:tcW w:w="1460" w:type="dxa"/>
          </w:tcPr>
          <w:p w14:paraId="631BD860"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Количество часов</w:t>
            </w:r>
          </w:p>
        </w:tc>
      </w:tr>
      <w:tr w:rsidR="0054009D" w14:paraId="22B49A22" w14:textId="77777777" w:rsidTr="001F04EF">
        <w:trPr>
          <w:jc w:val="center"/>
        </w:trPr>
        <w:tc>
          <w:tcPr>
            <w:tcW w:w="562" w:type="dxa"/>
            <w:vMerge w:val="restart"/>
          </w:tcPr>
          <w:p w14:paraId="07F8CEC2" w14:textId="77777777" w:rsidR="0054009D" w:rsidRDefault="0054009D" w:rsidP="001F04EF">
            <w:pPr>
              <w:spacing w:line="276" w:lineRule="auto"/>
              <w:jc w:val="both"/>
              <w:rPr>
                <w:rFonts w:ascii="GHEA Grapalat" w:hAnsi="GHEA Grapalat"/>
                <w:lang w:val="hy-AM"/>
              </w:rPr>
            </w:pPr>
            <w:r>
              <w:rPr>
                <w:rFonts w:ascii="GHEA Grapalat" w:hAnsi="GHEA Grapalat"/>
                <w:lang w:val="hy-AM"/>
              </w:rPr>
              <w:t>1</w:t>
            </w:r>
          </w:p>
        </w:tc>
        <w:tc>
          <w:tcPr>
            <w:tcW w:w="6804" w:type="dxa"/>
          </w:tcPr>
          <w:p w14:paraId="6F209728" w14:textId="77777777" w:rsidR="0054009D" w:rsidRPr="00CE0AC7" w:rsidRDefault="0054009D" w:rsidP="001F04EF">
            <w:pPr>
              <w:spacing w:line="276" w:lineRule="auto"/>
              <w:rPr>
                <w:rFonts w:ascii="GHEA Grapalat" w:hAnsi="GHEA Grapalat"/>
                <w:b/>
                <w:bCs/>
                <w:i/>
                <w:iCs/>
                <w:lang w:val="hy-AM"/>
              </w:rPr>
            </w:pPr>
            <w:r w:rsidRPr="00CE0AC7">
              <w:rPr>
                <w:rFonts w:ascii="GHEA Grapalat" w:hAnsi="GHEA Grapalat"/>
                <w:b/>
                <w:bCs/>
                <w:i/>
                <w:iCs/>
                <w:lang w:val="hy-AM"/>
              </w:rPr>
              <w:t>Законодательство РА, устанавливающее компетенцию органов местного самоуправления</w:t>
            </w:r>
          </w:p>
          <w:p w14:paraId="5053B997"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 xml:space="preserve">Местное самоуправление как часть публичной политики </w:t>
            </w:r>
          </w:p>
        </w:tc>
        <w:tc>
          <w:tcPr>
            <w:tcW w:w="1460" w:type="dxa"/>
            <w:vAlign w:val="center"/>
          </w:tcPr>
          <w:p w14:paraId="3703AA9A"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629E8F27" w14:textId="77777777" w:rsidTr="001F04EF">
        <w:trPr>
          <w:jc w:val="center"/>
        </w:trPr>
        <w:tc>
          <w:tcPr>
            <w:tcW w:w="562" w:type="dxa"/>
            <w:vMerge/>
          </w:tcPr>
          <w:p w14:paraId="0589C912" w14:textId="77777777" w:rsidR="0054009D" w:rsidRDefault="0054009D" w:rsidP="001F04EF">
            <w:pPr>
              <w:spacing w:line="276" w:lineRule="auto"/>
              <w:jc w:val="both"/>
              <w:rPr>
                <w:rFonts w:ascii="GHEA Grapalat" w:hAnsi="GHEA Grapalat"/>
                <w:lang w:val="hy-AM"/>
              </w:rPr>
            </w:pPr>
          </w:p>
        </w:tc>
        <w:tc>
          <w:tcPr>
            <w:tcW w:w="6804" w:type="dxa"/>
          </w:tcPr>
          <w:p w14:paraId="11F36C4B"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Аппарат м</w:t>
            </w:r>
            <w:r w:rsidRPr="00FA4364">
              <w:rPr>
                <w:rFonts w:ascii="GHEA Grapalat" w:hAnsi="GHEA Grapalat"/>
                <w:lang w:val="hy-AM"/>
              </w:rPr>
              <w:t>э</w:t>
            </w:r>
            <w:r>
              <w:rPr>
                <w:rFonts w:ascii="GHEA Grapalat" w:hAnsi="GHEA Grapalat"/>
                <w:lang w:val="hy-AM"/>
              </w:rPr>
              <w:t xml:space="preserve">рии Еревана как управленческое </w:t>
            </w:r>
            <w:r>
              <w:rPr>
                <w:rFonts w:ascii="GHEA Grapalat" w:hAnsi="GHEA Grapalat"/>
                <w:lang w:val="hy-AM"/>
              </w:rPr>
              <w:lastRenderedPageBreak/>
              <w:t>учреждение, бюджетные учреждения, организации муниципального подчинения и правовые основы, регулирующие отношения с ними</w:t>
            </w:r>
          </w:p>
        </w:tc>
        <w:tc>
          <w:tcPr>
            <w:tcW w:w="1460" w:type="dxa"/>
            <w:vAlign w:val="center"/>
          </w:tcPr>
          <w:p w14:paraId="428E27ED" w14:textId="77777777" w:rsidR="0054009D" w:rsidRDefault="0054009D" w:rsidP="001F04EF">
            <w:pPr>
              <w:spacing w:line="276" w:lineRule="auto"/>
              <w:jc w:val="center"/>
              <w:rPr>
                <w:rFonts w:ascii="GHEA Grapalat" w:hAnsi="GHEA Grapalat"/>
                <w:lang w:val="hy-AM"/>
              </w:rPr>
            </w:pPr>
            <w:r>
              <w:rPr>
                <w:rFonts w:ascii="GHEA Grapalat" w:hAnsi="GHEA Grapalat"/>
                <w:lang w:val="hy-AM"/>
              </w:rPr>
              <w:lastRenderedPageBreak/>
              <w:t>2</w:t>
            </w:r>
          </w:p>
        </w:tc>
      </w:tr>
      <w:tr w:rsidR="0054009D" w14:paraId="29007E57" w14:textId="77777777" w:rsidTr="001F04EF">
        <w:trPr>
          <w:jc w:val="center"/>
        </w:trPr>
        <w:tc>
          <w:tcPr>
            <w:tcW w:w="562" w:type="dxa"/>
            <w:vMerge/>
          </w:tcPr>
          <w:p w14:paraId="77E6C61F" w14:textId="77777777" w:rsidR="0054009D" w:rsidRDefault="0054009D" w:rsidP="001F04EF">
            <w:pPr>
              <w:spacing w:line="276" w:lineRule="auto"/>
              <w:jc w:val="both"/>
              <w:rPr>
                <w:rFonts w:ascii="GHEA Grapalat" w:hAnsi="GHEA Grapalat"/>
                <w:lang w:val="hy-AM"/>
              </w:rPr>
            </w:pPr>
          </w:p>
        </w:tc>
        <w:tc>
          <w:tcPr>
            <w:tcW w:w="6804" w:type="dxa"/>
          </w:tcPr>
          <w:p w14:paraId="6B4B963C"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Общая характеристика полномочий м</w:t>
            </w:r>
            <w:r w:rsidRPr="00FA4364">
              <w:rPr>
                <w:rFonts w:ascii="GHEA Grapalat" w:hAnsi="GHEA Grapalat"/>
                <w:lang w:val="hy-AM"/>
              </w:rPr>
              <w:t>э</w:t>
            </w:r>
            <w:r>
              <w:rPr>
                <w:rFonts w:ascii="GHEA Grapalat" w:hAnsi="GHEA Grapalat"/>
                <w:lang w:val="hy-AM"/>
              </w:rPr>
              <w:t>ра Еревана по сферам</w:t>
            </w:r>
          </w:p>
        </w:tc>
        <w:tc>
          <w:tcPr>
            <w:tcW w:w="1460" w:type="dxa"/>
            <w:vAlign w:val="center"/>
          </w:tcPr>
          <w:p w14:paraId="4DCF691E"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4F78BBF3" w14:textId="77777777" w:rsidTr="001F04EF">
        <w:trPr>
          <w:jc w:val="center"/>
        </w:trPr>
        <w:tc>
          <w:tcPr>
            <w:tcW w:w="562" w:type="dxa"/>
            <w:vMerge/>
          </w:tcPr>
          <w:p w14:paraId="12FB8C4D" w14:textId="77777777" w:rsidR="0054009D" w:rsidRDefault="0054009D" w:rsidP="001F04EF">
            <w:pPr>
              <w:spacing w:line="276" w:lineRule="auto"/>
              <w:jc w:val="both"/>
              <w:rPr>
                <w:rFonts w:ascii="GHEA Grapalat" w:hAnsi="GHEA Grapalat"/>
                <w:lang w:val="hy-AM"/>
              </w:rPr>
            </w:pPr>
          </w:p>
        </w:tc>
        <w:tc>
          <w:tcPr>
            <w:tcW w:w="6804" w:type="dxa"/>
          </w:tcPr>
          <w:p w14:paraId="57421E64"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Механизмы обеспечения открытости и прозрачности деятельности органов местного самоуправления</w:t>
            </w:r>
          </w:p>
        </w:tc>
        <w:tc>
          <w:tcPr>
            <w:tcW w:w="1460" w:type="dxa"/>
            <w:vAlign w:val="center"/>
          </w:tcPr>
          <w:p w14:paraId="1E94D9EB"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E0D7EAB" w14:textId="77777777" w:rsidTr="001F04EF">
        <w:trPr>
          <w:jc w:val="center"/>
        </w:trPr>
        <w:tc>
          <w:tcPr>
            <w:tcW w:w="562" w:type="dxa"/>
            <w:vMerge/>
          </w:tcPr>
          <w:p w14:paraId="65CF403A" w14:textId="77777777" w:rsidR="0054009D" w:rsidRDefault="0054009D" w:rsidP="001F04EF">
            <w:pPr>
              <w:spacing w:line="276" w:lineRule="auto"/>
              <w:jc w:val="both"/>
              <w:rPr>
                <w:rFonts w:ascii="GHEA Grapalat" w:hAnsi="GHEA Grapalat"/>
                <w:lang w:val="hy-AM"/>
              </w:rPr>
            </w:pPr>
          </w:p>
        </w:tc>
        <w:tc>
          <w:tcPr>
            <w:tcW w:w="6804" w:type="dxa"/>
          </w:tcPr>
          <w:p w14:paraId="5ADFE0F0"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Участие жителей в местном самоуправлении</w:t>
            </w:r>
          </w:p>
        </w:tc>
        <w:tc>
          <w:tcPr>
            <w:tcW w:w="1460" w:type="dxa"/>
            <w:vAlign w:val="center"/>
          </w:tcPr>
          <w:p w14:paraId="59C5384B"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2DF9AA31" w14:textId="77777777" w:rsidTr="001F04EF">
        <w:trPr>
          <w:jc w:val="center"/>
        </w:trPr>
        <w:tc>
          <w:tcPr>
            <w:tcW w:w="562" w:type="dxa"/>
            <w:vMerge/>
          </w:tcPr>
          <w:p w14:paraId="66C155C3" w14:textId="77777777" w:rsidR="0054009D" w:rsidRDefault="0054009D" w:rsidP="001F04EF">
            <w:pPr>
              <w:spacing w:line="276" w:lineRule="auto"/>
              <w:jc w:val="both"/>
              <w:rPr>
                <w:rFonts w:ascii="GHEA Grapalat" w:hAnsi="GHEA Grapalat"/>
                <w:lang w:val="hy-AM"/>
              </w:rPr>
            </w:pPr>
          </w:p>
        </w:tc>
        <w:tc>
          <w:tcPr>
            <w:tcW w:w="6804" w:type="dxa"/>
          </w:tcPr>
          <w:p w14:paraId="22040C8F"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Годовой рабочий план</w:t>
            </w:r>
          </w:p>
        </w:tc>
        <w:tc>
          <w:tcPr>
            <w:tcW w:w="1460" w:type="dxa"/>
            <w:vAlign w:val="center"/>
          </w:tcPr>
          <w:p w14:paraId="106280F3"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4826785" w14:textId="77777777" w:rsidTr="001F04EF">
        <w:trPr>
          <w:jc w:val="center"/>
        </w:trPr>
        <w:tc>
          <w:tcPr>
            <w:tcW w:w="562" w:type="dxa"/>
            <w:vMerge/>
          </w:tcPr>
          <w:p w14:paraId="5E02F151" w14:textId="77777777" w:rsidR="0054009D" w:rsidRDefault="0054009D" w:rsidP="001F04EF">
            <w:pPr>
              <w:spacing w:line="276" w:lineRule="auto"/>
              <w:jc w:val="both"/>
              <w:rPr>
                <w:rFonts w:ascii="GHEA Grapalat" w:hAnsi="GHEA Grapalat"/>
                <w:lang w:val="hy-AM"/>
              </w:rPr>
            </w:pPr>
          </w:p>
        </w:tc>
        <w:tc>
          <w:tcPr>
            <w:tcW w:w="6804" w:type="dxa"/>
          </w:tcPr>
          <w:p w14:paraId="31F09043"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Программа развития муниципалитета</w:t>
            </w:r>
          </w:p>
        </w:tc>
        <w:tc>
          <w:tcPr>
            <w:tcW w:w="1460" w:type="dxa"/>
            <w:vAlign w:val="center"/>
          </w:tcPr>
          <w:p w14:paraId="74DB1A07"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BC42571" w14:textId="77777777" w:rsidTr="001F04EF">
        <w:trPr>
          <w:jc w:val="center"/>
        </w:trPr>
        <w:tc>
          <w:tcPr>
            <w:tcW w:w="562" w:type="dxa"/>
            <w:vMerge/>
          </w:tcPr>
          <w:p w14:paraId="69CA1F39" w14:textId="77777777" w:rsidR="0054009D" w:rsidRDefault="0054009D" w:rsidP="001F04EF">
            <w:pPr>
              <w:spacing w:line="276" w:lineRule="auto"/>
              <w:jc w:val="both"/>
              <w:rPr>
                <w:rFonts w:ascii="GHEA Grapalat" w:hAnsi="GHEA Grapalat"/>
                <w:lang w:val="hy-AM"/>
              </w:rPr>
            </w:pPr>
          </w:p>
        </w:tc>
        <w:tc>
          <w:tcPr>
            <w:tcW w:w="6804" w:type="dxa"/>
          </w:tcPr>
          <w:p w14:paraId="0A1CB99B"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Бюджет муниципалитета: планирование бюджета, составление бюджета муниципалитета, обсуждение, утверждение, исполнение и раз</w:t>
            </w:r>
            <w:r w:rsidRPr="002241E6">
              <w:rPr>
                <w:rFonts w:ascii="GHEA Grapalat" w:hAnsi="GHEA Grapalat"/>
                <w:lang w:val="hy-AM"/>
              </w:rPr>
              <w:t>ъ</w:t>
            </w:r>
            <w:r>
              <w:rPr>
                <w:rFonts w:ascii="GHEA Grapalat" w:hAnsi="GHEA Grapalat"/>
                <w:lang w:val="hy-AM"/>
              </w:rPr>
              <w:t>яснение бюджета</w:t>
            </w:r>
          </w:p>
        </w:tc>
        <w:tc>
          <w:tcPr>
            <w:tcW w:w="1460" w:type="dxa"/>
            <w:vAlign w:val="center"/>
          </w:tcPr>
          <w:p w14:paraId="0B09385E"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4A9328F8" w14:textId="77777777" w:rsidTr="001F04EF">
        <w:trPr>
          <w:jc w:val="center"/>
        </w:trPr>
        <w:tc>
          <w:tcPr>
            <w:tcW w:w="562" w:type="dxa"/>
          </w:tcPr>
          <w:p w14:paraId="2EDD6234" w14:textId="77777777" w:rsidR="0054009D" w:rsidRDefault="0054009D" w:rsidP="001F04EF">
            <w:pPr>
              <w:spacing w:line="276" w:lineRule="auto"/>
              <w:jc w:val="both"/>
              <w:rPr>
                <w:rFonts w:ascii="GHEA Grapalat" w:hAnsi="GHEA Grapalat"/>
                <w:lang w:val="hy-AM"/>
              </w:rPr>
            </w:pPr>
            <w:r>
              <w:rPr>
                <w:rFonts w:ascii="GHEA Grapalat" w:hAnsi="GHEA Grapalat"/>
                <w:lang w:val="hy-AM"/>
              </w:rPr>
              <w:t>2</w:t>
            </w:r>
          </w:p>
        </w:tc>
        <w:tc>
          <w:tcPr>
            <w:tcW w:w="6804" w:type="dxa"/>
          </w:tcPr>
          <w:p w14:paraId="7E0D2BFE" w14:textId="77777777" w:rsidR="0054009D" w:rsidRPr="00CE0AC7" w:rsidRDefault="0054009D" w:rsidP="001F04EF">
            <w:pPr>
              <w:spacing w:line="276" w:lineRule="auto"/>
              <w:rPr>
                <w:rFonts w:ascii="GHEA Grapalat" w:hAnsi="GHEA Grapalat"/>
                <w:b/>
                <w:bCs/>
                <w:i/>
                <w:iCs/>
                <w:lang w:val="hy-AM"/>
              </w:rPr>
            </w:pPr>
            <w:r w:rsidRPr="00CE0AC7">
              <w:rPr>
                <w:rFonts w:ascii="GHEA Grapalat" w:hAnsi="GHEA Grapalat"/>
                <w:b/>
                <w:bCs/>
                <w:i/>
                <w:iCs/>
                <w:lang w:val="hy-AM"/>
              </w:rPr>
              <w:t>Закон РА «О нормативно-правовых актах»</w:t>
            </w:r>
          </w:p>
          <w:p w14:paraId="5A5DBDF0"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Виды нормативно-правовых актов</w:t>
            </w:r>
          </w:p>
          <w:p w14:paraId="594C7408"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Подготовка и общественное обсуждение проектов нормативно-правовых актов</w:t>
            </w:r>
          </w:p>
          <w:p w14:paraId="650C3A8F" w14:textId="77777777" w:rsidR="0054009D" w:rsidRDefault="0054009D" w:rsidP="0054009D">
            <w:pPr>
              <w:pStyle w:val="ListParagraph"/>
              <w:numPr>
                <w:ilvl w:val="0"/>
                <w:numId w:val="42"/>
              </w:numPr>
              <w:spacing w:line="276" w:lineRule="auto"/>
              <w:contextualSpacing/>
              <w:rPr>
                <w:rFonts w:ascii="GHEA Grapalat" w:hAnsi="GHEA Grapalat"/>
                <w:lang w:val="hy-AM"/>
              </w:rPr>
            </w:pPr>
            <w:r w:rsidRPr="005643D5">
              <w:rPr>
                <w:rFonts w:ascii="GHEA Grapalat" w:hAnsi="GHEA Grapalat"/>
                <w:lang w:val="hy-AM"/>
              </w:rPr>
              <w:t>Э</w:t>
            </w:r>
            <w:r>
              <w:rPr>
                <w:rFonts w:ascii="GHEA Grapalat" w:hAnsi="GHEA Grapalat"/>
                <w:lang w:val="hy-AM"/>
              </w:rPr>
              <w:t>кспертиза и сроки проектов нормативно-правовых актов</w:t>
            </w:r>
          </w:p>
          <w:p w14:paraId="212F701E"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Правила законодательной техники</w:t>
            </w:r>
          </w:p>
          <w:p w14:paraId="33ED0584"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В</w:t>
            </w:r>
            <w:r w:rsidRPr="00CE0AC7">
              <w:rPr>
                <w:rFonts w:ascii="GHEA Grapalat" w:hAnsi="GHEA Grapalat"/>
                <w:lang w:val="hy-AM"/>
              </w:rPr>
              <w:t>несение изменений</w:t>
            </w:r>
            <w:r>
              <w:rPr>
                <w:rFonts w:ascii="GHEA Grapalat" w:hAnsi="GHEA Grapalat"/>
                <w:lang w:val="hy-AM"/>
              </w:rPr>
              <w:t xml:space="preserve"> и</w:t>
            </w:r>
            <w:r w:rsidRPr="00CE0AC7">
              <w:rPr>
                <w:rFonts w:ascii="GHEA Grapalat" w:hAnsi="GHEA Grapalat"/>
                <w:lang w:val="hy-AM"/>
              </w:rPr>
              <w:t xml:space="preserve"> дополнений в нормативн</w:t>
            </w:r>
            <w:r>
              <w:rPr>
                <w:rFonts w:ascii="GHEA Grapalat" w:hAnsi="GHEA Grapalat"/>
                <w:lang w:val="hy-AM"/>
              </w:rPr>
              <w:t>о-</w:t>
            </w:r>
            <w:r w:rsidRPr="00CE0AC7">
              <w:rPr>
                <w:rFonts w:ascii="GHEA Grapalat" w:hAnsi="GHEA Grapalat"/>
                <w:lang w:val="hy-AM"/>
              </w:rPr>
              <w:t>правовые акты</w:t>
            </w:r>
            <w:r>
              <w:rPr>
                <w:rFonts w:ascii="GHEA Grapalat" w:hAnsi="GHEA Grapalat"/>
                <w:lang w:val="hy-AM"/>
              </w:rPr>
              <w:t>, приостановление и прекращение действия</w:t>
            </w:r>
          </w:p>
        </w:tc>
        <w:tc>
          <w:tcPr>
            <w:tcW w:w="1460" w:type="dxa"/>
            <w:vAlign w:val="center"/>
          </w:tcPr>
          <w:p w14:paraId="26F971E5" w14:textId="77777777" w:rsidR="0054009D" w:rsidRDefault="0054009D" w:rsidP="001F04EF">
            <w:pPr>
              <w:spacing w:line="276" w:lineRule="auto"/>
              <w:jc w:val="center"/>
              <w:rPr>
                <w:rFonts w:ascii="GHEA Grapalat" w:hAnsi="GHEA Grapalat"/>
                <w:lang w:val="hy-AM"/>
              </w:rPr>
            </w:pPr>
            <w:r>
              <w:rPr>
                <w:rFonts w:ascii="GHEA Grapalat" w:hAnsi="GHEA Grapalat"/>
                <w:lang w:val="hy-AM"/>
              </w:rPr>
              <w:t>4</w:t>
            </w:r>
          </w:p>
        </w:tc>
      </w:tr>
      <w:tr w:rsidR="0054009D" w14:paraId="464BC8B9" w14:textId="77777777" w:rsidTr="001F04EF">
        <w:trPr>
          <w:jc w:val="center"/>
        </w:trPr>
        <w:tc>
          <w:tcPr>
            <w:tcW w:w="562" w:type="dxa"/>
          </w:tcPr>
          <w:p w14:paraId="0A979694" w14:textId="77777777" w:rsidR="0054009D" w:rsidRDefault="0054009D" w:rsidP="001F04EF">
            <w:pPr>
              <w:spacing w:line="276" w:lineRule="auto"/>
              <w:jc w:val="both"/>
              <w:rPr>
                <w:rFonts w:ascii="GHEA Grapalat" w:hAnsi="GHEA Grapalat"/>
                <w:lang w:val="hy-AM"/>
              </w:rPr>
            </w:pPr>
            <w:r>
              <w:rPr>
                <w:rFonts w:ascii="GHEA Grapalat" w:hAnsi="GHEA Grapalat"/>
                <w:lang w:val="hy-AM"/>
              </w:rPr>
              <w:t>3</w:t>
            </w:r>
          </w:p>
        </w:tc>
        <w:tc>
          <w:tcPr>
            <w:tcW w:w="6804" w:type="dxa"/>
          </w:tcPr>
          <w:p w14:paraId="74784F21" w14:textId="77777777" w:rsidR="0054009D" w:rsidRDefault="0054009D" w:rsidP="001F04EF">
            <w:pPr>
              <w:spacing w:line="276" w:lineRule="auto"/>
              <w:rPr>
                <w:rFonts w:ascii="GHEA Grapalat" w:hAnsi="GHEA Grapalat"/>
                <w:b/>
                <w:bCs/>
                <w:i/>
                <w:iCs/>
                <w:lang w:val="hy-AM"/>
              </w:rPr>
            </w:pPr>
            <w:r>
              <w:rPr>
                <w:rFonts w:ascii="GHEA Grapalat" w:hAnsi="GHEA Grapalat"/>
                <w:b/>
                <w:bCs/>
                <w:i/>
                <w:iCs/>
                <w:lang w:val="hy-AM"/>
              </w:rPr>
              <w:t>Законодательство РА о муниципальной службе</w:t>
            </w:r>
          </w:p>
          <w:p w14:paraId="46809B00" w14:textId="77777777" w:rsidR="0054009D"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lastRenderedPageBreak/>
              <w:t>Муниципальная служба как самостоятельный вид публичной службы</w:t>
            </w:r>
          </w:p>
          <w:p w14:paraId="4EC72C23" w14:textId="77777777" w:rsidR="0054009D"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t>Основные регулирования законодательства о муниципальной службе</w:t>
            </w:r>
          </w:p>
          <w:p w14:paraId="49F50C16" w14:textId="77777777" w:rsidR="0054009D" w:rsidRPr="00B06328"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t>Тенденции развития системы муниципальной службы</w:t>
            </w:r>
          </w:p>
        </w:tc>
        <w:tc>
          <w:tcPr>
            <w:tcW w:w="1460" w:type="dxa"/>
          </w:tcPr>
          <w:p w14:paraId="58DD8BDF" w14:textId="77777777" w:rsidR="0054009D" w:rsidRDefault="0054009D" w:rsidP="001F04EF">
            <w:pPr>
              <w:spacing w:line="276" w:lineRule="auto"/>
              <w:jc w:val="center"/>
              <w:rPr>
                <w:rFonts w:ascii="GHEA Grapalat" w:hAnsi="GHEA Grapalat"/>
                <w:lang w:val="hy-AM"/>
              </w:rPr>
            </w:pPr>
            <w:r>
              <w:rPr>
                <w:rFonts w:ascii="GHEA Grapalat" w:hAnsi="GHEA Grapalat"/>
                <w:lang w:val="hy-AM"/>
              </w:rPr>
              <w:lastRenderedPageBreak/>
              <w:t>4</w:t>
            </w:r>
          </w:p>
        </w:tc>
      </w:tr>
      <w:tr w:rsidR="0054009D" w14:paraId="6F775ABE" w14:textId="77777777" w:rsidTr="001F04EF">
        <w:trPr>
          <w:jc w:val="center"/>
        </w:trPr>
        <w:tc>
          <w:tcPr>
            <w:tcW w:w="562" w:type="dxa"/>
            <w:vMerge w:val="restart"/>
          </w:tcPr>
          <w:p w14:paraId="64602B76" w14:textId="77777777" w:rsidR="0054009D" w:rsidRDefault="0054009D" w:rsidP="001F04EF">
            <w:pPr>
              <w:spacing w:line="276" w:lineRule="auto"/>
              <w:jc w:val="both"/>
              <w:rPr>
                <w:rFonts w:ascii="GHEA Grapalat" w:hAnsi="GHEA Grapalat"/>
                <w:lang w:val="hy-AM"/>
              </w:rPr>
            </w:pPr>
            <w:r>
              <w:rPr>
                <w:rFonts w:ascii="GHEA Grapalat" w:hAnsi="GHEA Grapalat"/>
                <w:lang w:val="hy-AM"/>
              </w:rPr>
              <w:t>4</w:t>
            </w:r>
          </w:p>
        </w:tc>
        <w:tc>
          <w:tcPr>
            <w:tcW w:w="6804" w:type="dxa"/>
          </w:tcPr>
          <w:p w14:paraId="587027EE" w14:textId="77777777" w:rsidR="0054009D" w:rsidRDefault="0054009D" w:rsidP="001F04EF">
            <w:pPr>
              <w:spacing w:line="276" w:lineRule="auto"/>
              <w:rPr>
                <w:rFonts w:ascii="GHEA Grapalat" w:hAnsi="GHEA Grapalat"/>
                <w:b/>
                <w:bCs/>
                <w:i/>
                <w:iCs/>
                <w:lang w:val="hy-AM"/>
              </w:rPr>
            </w:pPr>
            <w:r>
              <w:rPr>
                <w:rFonts w:ascii="GHEA Grapalat" w:hAnsi="GHEA Grapalat"/>
                <w:b/>
                <w:bCs/>
                <w:i/>
                <w:iCs/>
                <w:lang w:val="hy-AM"/>
              </w:rPr>
              <w:t>Управленческие навыки</w:t>
            </w:r>
          </w:p>
          <w:p w14:paraId="61B8BC09"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sidRPr="00964524">
              <w:rPr>
                <w:rFonts w:ascii="GHEA Grapalat" w:hAnsi="GHEA Grapalat"/>
                <w:lang w:val="hy-AM"/>
              </w:rPr>
              <w:t>Взаимоотношения руководитель-подчиненный в системе муниципальной службы</w:t>
            </w:r>
          </w:p>
        </w:tc>
        <w:tc>
          <w:tcPr>
            <w:tcW w:w="1460" w:type="dxa"/>
            <w:vAlign w:val="center"/>
          </w:tcPr>
          <w:p w14:paraId="071298AA"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4CA024CE" w14:textId="77777777" w:rsidTr="001F04EF">
        <w:trPr>
          <w:jc w:val="center"/>
        </w:trPr>
        <w:tc>
          <w:tcPr>
            <w:tcW w:w="562" w:type="dxa"/>
            <w:vMerge/>
          </w:tcPr>
          <w:p w14:paraId="50E11293" w14:textId="77777777" w:rsidR="0054009D" w:rsidRDefault="0054009D" w:rsidP="001F04EF">
            <w:pPr>
              <w:spacing w:line="276" w:lineRule="auto"/>
              <w:jc w:val="both"/>
              <w:rPr>
                <w:rFonts w:ascii="GHEA Grapalat" w:hAnsi="GHEA Grapalat"/>
                <w:lang w:val="hy-AM"/>
              </w:rPr>
            </w:pPr>
          </w:p>
        </w:tc>
        <w:tc>
          <w:tcPr>
            <w:tcW w:w="6804" w:type="dxa"/>
          </w:tcPr>
          <w:p w14:paraId="65926C70"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О</w:t>
            </w:r>
            <w:r w:rsidRPr="00964524">
              <w:rPr>
                <w:rFonts w:ascii="GHEA Grapalat" w:hAnsi="GHEA Grapalat"/>
                <w:lang w:val="hy-AM"/>
              </w:rPr>
              <w:t xml:space="preserve">ценка изменений и рисков, </w:t>
            </w:r>
            <w:r>
              <w:rPr>
                <w:rFonts w:ascii="GHEA Grapalat" w:hAnsi="GHEA Grapalat"/>
                <w:lang w:val="hy-AM"/>
              </w:rPr>
              <w:t xml:space="preserve">их </w:t>
            </w:r>
            <w:r w:rsidRPr="00964524">
              <w:rPr>
                <w:rFonts w:ascii="GHEA Grapalat" w:hAnsi="GHEA Grapalat"/>
                <w:lang w:val="hy-AM"/>
              </w:rPr>
              <w:t>управление</w:t>
            </w:r>
          </w:p>
        </w:tc>
        <w:tc>
          <w:tcPr>
            <w:tcW w:w="1460" w:type="dxa"/>
            <w:vAlign w:val="center"/>
          </w:tcPr>
          <w:p w14:paraId="3D56F920"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5EC3E3C5" w14:textId="77777777" w:rsidTr="001F04EF">
        <w:trPr>
          <w:jc w:val="center"/>
        </w:trPr>
        <w:tc>
          <w:tcPr>
            <w:tcW w:w="562" w:type="dxa"/>
            <w:vMerge/>
          </w:tcPr>
          <w:p w14:paraId="36B0C70E" w14:textId="77777777" w:rsidR="0054009D" w:rsidRDefault="0054009D" w:rsidP="001F04EF">
            <w:pPr>
              <w:spacing w:line="276" w:lineRule="auto"/>
              <w:jc w:val="both"/>
              <w:rPr>
                <w:rFonts w:ascii="GHEA Grapalat" w:hAnsi="GHEA Grapalat"/>
                <w:lang w:val="hy-AM"/>
              </w:rPr>
            </w:pPr>
          </w:p>
        </w:tc>
        <w:tc>
          <w:tcPr>
            <w:tcW w:w="6804" w:type="dxa"/>
          </w:tcPr>
          <w:p w14:paraId="36D14438"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Принятие решений</w:t>
            </w:r>
          </w:p>
        </w:tc>
        <w:tc>
          <w:tcPr>
            <w:tcW w:w="1460" w:type="dxa"/>
            <w:vAlign w:val="center"/>
          </w:tcPr>
          <w:p w14:paraId="1532F3E9"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382B15D" w14:textId="77777777" w:rsidTr="001F04EF">
        <w:trPr>
          <w:jc w:val="center"/>
        </w:trPr>
        <w:tc>
          <w:tcPr>
            <w:tcW w:w="562" w:type="dxa"/>
            <w:vMerge/>
          </w:tcPr>
          <w:p w14:paraId="1C05EA44" w14:textId="77777777" w:rsidR="0054009D" w:rsidRDefault="0054009D" w:rsidP="001F04EF">
            <w:pPr>
              <w:spacing w:line="276" w:lineRule="auto"/>
              <w:jc w:val="both"/>
              <w:rPr>
                <w:rFonts w:ascii="GHEA Grapalat" w:hAnsi="GHEA Grapalat"/>
                <w:lang w:val="hy-AM"/>
              </w:rPr>
            </w:pPr>
          </w:p>
        </w:tc>
        <w:tc>
          <w:tcPr>
            <w:tcW w:w="6804" w:type="dxa"/>
          </w:tcPr>
          <w:p w14:paraId="29F8E32F"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Управление конфликтами и стрессом</w:t>
            </w:r>
          </w:p>
        </w:tc>
        <w:tc>
          <w:tcPr>
            <w:tcW w:w="1460" w:type="dxa"/>
            <w:vAlign w:val="center"/>
          </w:tcPr>
          <w:p w14:paraId="4C30498E"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02D1BC6F" w14:textId="77777777" w:rsidTr="001F04EF">
        <w:trPr>
          <w:jc w:val="center"/>
        </w:trPr>
        <w:tc>
          <w:tcPr>
            <w:tcW w:w="562" w:type="dxa"/>
            <w:vMerge/>
          </w:tcPr>
          <w:p w14:paraId="77DB2263" w14:textId="77777777" w:rsidR="0054009D" w:rsidRDefault="0054009D" w:rsidP="001F04EF">
            <w:pPr>
              <w:spacing w:line="276" w:lineRule="auto"/>
              <w:jc w:val="both"/>
              <w:rPr>
                <w:rFonts w:ascii="GHEA Grapalat" w:hAnsi="GHEA Grapalat"/>
                <w:lang w:val="hy-AM"/>
              </w:rPr>
            </w:pPr>
          </w:p>
        </w:tc>
        <w:tc>
          <w:tcPr>
            <w:tcW w:w="6804" w:type="dxa"/>
          </w:tcPr>
          <w:p w14:paraId="2CC3157F"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Контроль как форма управления</w:t>
            </w:r>
          </w:p>
        </w:tc>
        <w:tc>
          <w:tcPr>
            <w:tcW w:w="1460" w:type="dxa"/>
            <w:vAlign w:val="center"/>
          </w:tcPr>
          <w:p w14:paraId="531C6168"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0F5A30AA" w14:textId="77777777" w:rsidTr="001F04EF">
        <w:trPr>
          <w:jc w:val="center"/>
        </w:trPr>
        <w:tc>
          <w:tcPr>
            <w:tcW w:w="562" w:type="dxa"/>
            <w:vMerge/>
          </w:tcPr>
          <w:p w14:paraId="4336A625" w14:textId="77777777" w:rsidR="0054009D" w:rsidRDefault="0054009D" w:rsidP="001F04EF">
            <w:pPr>
              <w:spacing w:line="276" w:lineRule="auto"/>
              <w:jc w:val="both"/>
              <w:rPr>
                <w:rFonts w:ascii="GHEA Grapalat" w:hAnsi="GHEA Grapalat"/>
                <w:lang w:val="hy-AM"/>
              </w:rPr>
            </w:pPr>
          </w:p>
        </w:tc>
        <w:tc>
          <w:tcPr>
            <w:tcW w:w="6804" w:type="dxa"/>
          </w:tcPr>
          <w:p w14:paraId="2290BFA6"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sidRPr="00F5254C">
              <w:rPr>
                <w:rFonts w:ascii="GHEA Grapalat" w:hAnsi="GHEA Grapalat"/>
                <w:lang w:val="hy-AM"/>
              </w:rPr>
              <w:t>Э</w:t>
            </w:r>
            <w:r>
              <w:rPr>
                <w:rFonts w:ascii="GHEA Grapalat" w:hAnsi="GHEA Grapalat"/>
                <w:lang w:val="hy-AM"/>
              </w:rPr>
              <w:t>тика в системе публичной службы</w:t>
            </w:r>
          </w:p>
        </w:tc>
        <w:tc>
          <w:tcPr>
            <w:tcW w:w="1460" w:type="dxa"/>
            <w:vAlign w:val="center"/>
          </w:tcPr>
          <w:p w14:paraId="2615047F"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4909200A" w14:textId="77777777" w:rsidTr="001F04EF">
        <w:trPr>
          <w:jc w:val="center"/>
        </w:trPr>
        <w:tc>
          <w:tcPr>
            <w:tcW w:w="562" w:type="dxa"/>
            <w:vMerge/>
          </w:tcPr>
          <w:p w14:paraId="1209A9E6" w14:textId="77777777" w:rsidR="0054009D" w:rsidRDefault="0054009D" w:rsidP="001F04EF">
            <w:pPr>
              <w:spacing w:line="276" w:lineRule="auto"/>
              <w:jc w:val="both"/>
              <w:rPr>
                <w:rFonts w:ascii="GHEA Grapalat" w:hAnsi="GHEA Grapalat"/>
                <w:lang w:val="hy-AM"/>
              </w:rPr>
            </w:pPr>
          </w:p>
        </w:tc>
        <w:tc>
          <w:tcPr>
            <w:tcW w:w="6804" w:type="dxa"/>
          </w:tcPr>
          <w:p w14:paraId="17C7A29E" w14:textId="77777777" w:rsidR="0054009D" w:rsidRPr="00F5254C"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Понятие коррупции и ее предотвращение</w:t>
            </w:r>
          </w:p>
        </w:tc>
        <w:tc>
          <w:tcPr>
            <w:tcW w:w="1460" w:type="dxa"/>
            <w:vAlign w:val="center"/>
          </w:tcPr>
          <w:p w14:paraId="60B63481"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39B9F35" w14:textId="77777777" w:rsidTr="001F04EF">
        <w:trPr>
          <w:jc w:val="center"/>
        </w:trPr>
        <w:tc>
          <w:tcPr>
            <w:tcW w:w="562" w:type="dxa"/>
            <w:vMerge/>
          </w:tcPr>
          <w:p w14:paraId="7E1EFE0A" w14:textId="77777777" w:rsidR="0054009D" w:rsidRDefault="0054009D" w:rsidP="001F04EF">
            <w:pPr>
              <w:spacing w:line="276" w:lineRule="auto"/>
              <w:jc w:val="both"/>
              <w:rPr>
                <w:rFonts w:ascii="GHEA Grapalat" w:hAnsi="GHEA Grapalat"/>
                <w:lang w:val="hy-AM"/>
              </w:rPr>
            </w:pPr>
          </w:p>
        </w:tc>
        <w:tc>
          <w:tcPr>
            <w:tcW w:w="6804" w:type="dxa"/>
          </w:tcPr>
          <w:p w14:paraId="0604C0BE" w14:textId="77777777" w:rsidR="0054009D" w:rsidRPr="00F5254C"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Навыки ведения переговоров</w:t>
            </w:r>
          </w:p>
        </w:tc>
        <w:tc>
          <w:tcPr>
            <w:tcW w:w="1460" w:type="dxa"/>
            <w:vAlign w:val="center"/>
          </w:tcPr>
          <w:p w14:paraId="7F62FD48"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0B21308" w14:textId="77777777" w:rsidTr="001F04EF">
        <w:trPr>
          <w:jc w:val="center"/>
        </w:trPr>
        <w:tc>
          <w:tcPr>
            <w:tcW w:w="562" w:type="dxa"/>
            <w:vMerge/>
          </w:tcPr>
          <w:p w14:paraId="54376508" w14:textId="77777777" w:rsidR="0054009D" w:rsidRDefault="0054009D" w:rsidP="001F04EF">
            <w:pPr>
              <w:spacing w:line="276" w:lineRule="auto"/>
              <w:jc w:val="both"/>
              <w:rPr>
                <w:rFonts w:ascii="GHEA Grapalat" w:hAnsi="GHEA Grapalat"/>
                <w:lang w:val="hy-AM"/>
              </w:rPr>
            </w:pPr>
          </w:p>
        </w:tc>
        <w:tc>
          <w:tcPr>
            <w:tcW w:w="6804" w:type="dxa"/>
          </w:tcPr>
          <w:p w14:paraId="6C2BC742" w14:textId="77777777" w:rsidR="0054009D" w:rsidRPr="003E231F"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Делегирование полномочий</w:t>
            </w:r>
          </w:p>
        </w:tc>
        <w:tc>
          <w:tcPr>
            <w:tcW w:w="1460" w:type="dxa"/>
            <w:vAlign w:val="center"/>
          </w:tcPr>
          <w:p w14:paraId="668829A2"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246AEAE3" w14:textId="77777777" w:rsidTr="001F04EF">
        <w:trPr>
          <w:jc w:val="center"/>
        </w:trPr>
        <w:tc>
          <w:tcPr>
            <w:tcW w:w="562" w:type="dxa"/>
            <w:vMerge/>
          </w:tcPr>
          <w:p w14:paraId="1A90D1F5" w14:textId="77777777" w:rsidR="0054009D" w:rsidRDefault="0054009D" w:rsidP="001F04EF">
            <w:pPr>
              <w:spacing w:line="276" w:lineRule="auto"/>
              <w:jc w:val="both"/>
              <w:rPr>
                <w:rFonts w:ascii="GHEA Grapalat" w:hAnsi="GHEA Grapalat"/>
                <w:lang w:val="hy-AM"/>
              </w:rPr>
            </w:pPr>
          </w:p>
        </w:tc>
        <w:tc>
          <w:tcPr>
            <w:tcW w:w="6804" w:type="dxa"/>
          </w:tcPr>
          <w:p w14:paraId="40D35263" w14:textId="77777777" w:rsidR="0054009D" w:rsidRPr="003E231F" w:rsidRDefault="0054009D" w:rsidP="001F04EF">
            <w:pPr>
              <w:spacing w:line="276" w:lineRule="auto"/>
              <w:ind w:firstLine="749"/>
              <w:rPr>
                <w:rFonts w:ascii="GHEA Grapalat" w:hAnsi="GHEA Grapalat"/>
                <w:b/>
                <w:bCs/>
                <w:lang w:val="hy-AM"/>
              </w:rPr>
            </w:pPr>
            <w:r w:rsidRPr="003E231F">
              <w:rPr>
                <w:rFonts w:ascii="GHEA Grapalat" w:hAnsi="GHEA Grapalat"/>
                <w:b/>
                <w:bCs/>
                <w:lang w:val="hy-AM"/>
              </w:rPr>
              <w:t>ВСЕГО</w:t>
            </w:r>
          </w:p>
        </w:tc>
        <w:tc>
          <w:tcPr>
            <w:tcW w:w="1460" w:type="dxa"/>
          </w:tcPr>
          <w:p w14:paraId="060C6427" w14:textId="77777777" w:rsidR="0054009D" w:rsidRPr="003E231F" w:rsidRDefault="0054009D" w:rsidP="001F04EF">
            <w:pPr>
              <w:spacing w:line="276" w:lineRule="auto"/>
              <w:jc w:val="center"/>
              <w:rPr>
                <w:rFonts w:ascii="GHEA Grapalat" w:hAnsi="GHEA Grapalat"/>
                <w:b/>
                <w:bCs/>
                <w:lang w:val="hy-AM"/>
              </w:rPr>
            </w:pPr>
            <w:r w:rsidRPr="003E231F">
              <w:rPr>
                <w:rFonts w:ascii="GHEA Grapalat" w:hAnsi="GHEA Grapalat"/>
                <w:b/>
                <w:bCs/>
                <w:lang w:val="hy-AM"/>
              </w:rPr>
              <w:t>40 часов</w:t>
            </w:r>
          </w:p>
        </w:tc>
      </w:tr>
    </w:tbl>
    <w:p w14:paraId="7787D0AA" w14:textId="5B3499E6" w:rsidR="0054009D" w:rsidRPr="0054009D" w:rsidRDefault="00D54B46" w:rsidP="0054009D">
      <w:pPr>
        <w:widowControl w:val="0"/>
        <w:spacing w:after="160" w:line="360" w:lineRule="auto"/>
        <w:jc w:val="center"/>
        <w:rPr>
          <w:rFonts w:ascii="GHEA Grapalat" w:hAnsi="GHEA Grapalat"/>
          <w:lang w:val="hy-AM"/>
        </w:rPr>
      </w:pPr>
      <w:r w:rsidRPr="00AD29CE">
        <w:rPr>
          <w:rFonts w:ascii="GHEA Grapalat" w:hAnsi="GHEA Grapalat"/>
        </w:rPr>
        <w:br w:type="page"/>
      </w:r>
    </w:p>
    <w:p w14:paraId="305D09BD" w14:textId="3C94C0C4" w:rsidR="0054009D" w:rsidRPr="0054009D" w:rsidRDefault="0054009D" w:rsidP="0054009D">
      <w:pPr>
        <w:widowControl w:val="0"/>
        <w:jc w:val="right"/>
        <w:rPr>
          <w:rFonts w:ascii="GHEA Grapalat" w:hAnsi="GHEA Grapalat"/>
          <w:i/>
          <w:lang w:val="hy-AM"/>
        </w:rPr>
      </w:pPr>
      <w:r w:rsidRPr="00AD29CE">
        <w:rPr>
          <w:rFonts w:ascii="GHEA Grapalat" w:hAnsi="GHEA Grapalat"/>
          <w:i/>
        </w:rPr>
        <w:lastRenderedPageBreak/>
        <w:t>Приложение № 1</w:t>
      </w:r>
      <w:r>
        <w:rPr>
          <w:rFonts w:ascii="GHEA Grapalat" w:hAnsi="GHEA Grapalat"/>
          <w:i/>
          <w:lang w:val="hy-AM"/>
        </w:rPr>
        <w:t>2</w:t>
      </w:r>
    </w:p>
    <w:p w14:paraId="7C4B546C" w14:textId="77777777" w:rsidR="0054009D" w:rsidRPr="00AD29CE" w:rsidRDefault="0054009D" w:rsidP="0054009D">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0F2BF59" w14:textId="77777777" w:rsidR="0054009D" w:rsidRPr="00C12E22" w:rsidRDefault="0054009D" w:rsidP="0054009D">
      <w:pPr>
        <w:widowControl w:val="0"/>
        <w:jc w:val="center"/>
        <w:rPr>
          <w:rFonts w:ascii="GHEA Grapalat" w:hAnsi="GHEA Grapalat"/>
        </w:rPr>
      </w:pPr>
    </w:p>
    <w:p w14:paraId="2BA3ACF3" w14:textId="77777777" w:rsidR="0054009D" w:rsidRDefault="0054009D" w:rsidP="0054009D">
      <w:pPr>
        <w:widowControl w:val="0"/>
        <w:jc w:val="center"/>
        <w:rPr>
          <w:rFonts w:ascii="GHEA Grapalat" w:hAnsi="GHEA Grapalat"/>
          <w:lang w:val="hy-AM"/>
        </w:rPr>
      </w:pPr>
    </w:p>
    <w:p w14:paraId="412EA43E" w14:textId="601B3007" w:rsidR="0054009D" w:rsidRDefault="0054009D" w:rsidP="0054009D">
      <w:pPr>
        <w:jc w:val="right"/>
        <w:rPr>
          <w:rFonts w:ascii="GHEA Grapalat" w:hAnsi="GHEA Grapalat"/>
          <w:lang w:val="hy-AM"/>
        </w:rPr>
      </w:pPr>
      <w:r>
        <w:rPr>
          <w:rFonts w:ascii="GHEA Grapalat" w:hAnsi="GHEA Grapalat"/>
          <w:lang w:val="hy-AM"/>
        </w:rPr>
        <w:t>Приложение 2</w:t>
      </w:r>
    </w:p>
    <w:p w14:paraId="355FC0AE" w14:textId="77777777" w:rsidR="0054009D" w:rsidRDefault="0054009D" w:rsidP="0054009D">
      <w:pPr>
        <w:jc w:val="right"/>
        <w:rPr>
          <w:rFonts w:ascii="GHEA Grapalat" w:hAnsi="GHEA Grapalat"/>
          <w:lang w:val="hy-AM"/>
        </w:rPr>
      </w:pPr>
      <w:r>
        <w:rPr>
          <w:rFonts w:ascii="GHEA Grapalat" w:hAnsi="GHEA Grapalat"/>
          <w:lang w:val="hy-AM"/>
        </w:rPr>
        <w:t xml:space="preserve">к приказу министра территориального </w:t>
      </w:r>
    </w:p>
    <w:p w14:paraId="356FAB1A" w14:textId="77777777" w:rsidR="0054009D" w:rsidRDefault="0054009D" w:rsidP="0054009D">
      <w:pPr>
        <w:jc w:val="right"/>
        <w:rPr>
          <w:rFonts w:ascii="GHEA Grapalat" w:hAnsi="GHEA Grapalat"/>
          <w:lang w:val="hy-AM"/>
        </w:rPr>
      </w:pPr>
      <w:r>
        <w:rPr>
          <w:rFonts w:ascii="GHEA Grapalat" w:hAnsi="GHEA Grapalat"/>
          <w:lang w:val="hy-AM"/>
        </w:rPr>
        <w:t>управления и инфраструктур</w:t>
      </w:r>
    </w:p>
    <w:p w14:paraId="6751E035" w14:textId="77777777" w:rsidR="0054009D" w:rsidRDefault="0054009D" w:rsidP="0054009D">
      <w:pPr>
        <w:jc w:val="right"/>
        <w:rPr>
          <w:rFonts w:ascii="GHEA Grapalat" w:hAnsi="GHEA Grapalat"/>
          <w:lang w:val="hy-AM"/>
        </w:rPr>
      </w:pPr>
    </w:p>
    <w:p w14:paraId="751E5F0B" w14:textId="77777777" w:rsidR="0054009D" w:rsidRPr="0054009D" w:rsidRDefault="0054009D" w:rsidP="0054009D">
      <w:pPr>
        <w:widowControl w:val="0"/>
        <w:spacing w:after="160" w:line="360" w:lineRule="auto"/>
        <w:ind w:firstLine="567"/>
        <w:jc w:val="right"/>
        <w:rPr>
          <w:rFonts w:ascii="GHEA Grapalat" w:hAnsi="GHEA Grapalat"/>
          <w:i/>
          <w:lang w:val="hy-AM"/>
        </w:rPr>
        <w:sectPr w:rsidR="0054009D" w:rsidRPr="0054009D" w:rsidSect="0054009D">
          <w:footnotePr>
            <w:pos w:val="beneathText"/>
          </w:footnotePr>
          <w:pgSz w:w="16840" w:h="11907" w:orient="landscape" w:code="9"/>
          <w:pgMar w:top="1411" w:right="432" w:bottom="1411" w:left="850" w:header="562" w:footer="562" w:gutter="0"/>
          <w:cols w:space="720"/>
          <w:titlePg/>
          <w:docGrid w:linePitch="326"/>
        </w:sectPr>
      </w:pPr>
      <w:r>
        <w:rPr>
          <w:rFonts w:ascii="GHEA Grapalat" w:hAnsi="GHEA Grapalat"/>
          <w:lang w:val="hy-AM"/>
        </w:rPr>
        <w:t>от 16 ноября 2022 года № 3116-А</w:t>
      </w:r>
    </w:p>
    <w:p w14:paraId="3C1DCA39" w14:textId="77777777" w:rsidR="0054009D" w:rsidRDefault="0054009D" w:rsidP="0054009D">
      <w:pPr>
        <w:jc w:val="right"/>
        <w:rPr>
          <w:rFonts w:ascii="GHEA Grapalat" w:hAnsi="GHEA Grapalat"/>
          <w:lang w:val="hy-AM"/>
        </w:rPr>
      </w:pPr>
    </w:p>
    <w:p w14:paraId="06D753F0" w14:textId="77777777" w:rsidR="0054009D" w:rsidRDefault="0054009D" w:rsidP="0054009D">
      <w:pPr>
        <w:jc w:val="right"/>
        <w:rPr>
          <w:rFonts w:ascii="GHEA Grapalat" w:hAnsi="GHEA Grapalat"/>
          <w:lang w:val="hy-AM"/>
        </w:rPr>
      </w:pPr>
    </w:p>
    <w:p w14:paraId="7C5576AC" w14:textId="77777777" w:rsidR="0054009D" w:rsidRDefault="0054009D" w:rsidP="0054009D">
      <w:pPr>
        <w:jc w:val="right"/>
        <w:rPr>
          <w:rFonts w:ascii="GHEA Grapalat" w:hAnsi="GHEA Grapalat"/>
          <w:lang w:val="hy-AM"/>
        </w:rPr>
      </w:pPr>
    </w:p>
    <w:p w14:paraId="7A90E8FD" w14:textId="77777777" w:rsidR="0054009D" w:rsidRDefault="0054009D" w:rsidP="0054009D">
      <w:pPr>
        <w:jc w:val="right"/>
        <w:rPr>
          <w:rFonts w:ascii="GHEA Grapalat" w:hAnsi="GHEA Grapalat"/>
          <w:lang w:val="hy-AM"/>
        </w:rPr>
      </w:pPr>
    </w:p>
    <w:p w14:paraId="1C129093" w14:textId="77777777" w:rsidR="0054009D" w:rsidRPr="00DF2BEB" w:rsidRDefault="0054009D" w:rsidP="0054009D">
      <w:pPr>
        <w:spacing w:line="360" w:lineRule="auto"/>
        <w:jc w:val="center"/>
        <w:rPr>
          <w:rFonts w:ascii="GHEA Grapalat" w:hAnsi="GHEA Grapalat"/>
          <w:b/>
          <w:bCs/>
          <w:lang w:val="hy-AM"/>
        </w:rPr>
      </w:pPr>
      <w:r w:rsidRPr="00DF2BEB">
        <w:rPr>
          <w:rFonts w:ascii="GHEA Grapalat" w:hAnsi="GHEA Grapalat"/>
          <w:b/>
          <w:bCs/>
          <w:lang w:val="hy-AM"/>
        </w:rPr>
        <w:t>ПРОГРАММА</w:t>
      </w:r>
    </w:p>
    <w:p w14:paraId="0F4125DB" w14:textId="77777777" w:rsidR="0054009D" w:rsidRPr="00DF2BEB" w:rsidRDefault="0054009D" w:rsidP="0054009D">
      <w:pPr>
        <w:spacing w:line="360" w:lineRule="auto"/>
        <w:jc w:val="center"/>
        <w:rPr>
          <w:rFonts w:ascii="GHEA Grapalat" w:hAnsi="GHEA Grapalat"/>
          <w:b/>
          <w:bCs/>
          <w:lang w:val="hy-AM"/>
        </w:rPr>
      </w:pPr>
      <w:r w:rsidRPr="00DF2BEB">
        <w:rPr>
          <w:rFonts w:ascii="GHEA Grapalat" w:hAnsi="GHEA Grapalat"/>
          <w:b/>
          <w:bCs/>
          <w:lang w:val="hy-AM"/>
        </w:rPr>
        <w:t>ПЕРЕПОДГОТОВКИ  МУНИЦИПАЛЬНЫХ СЛУЖАЩИХ, ЗАНИМАЮЩИХ ДОЛЖНОСТИ 2-Й, 3-Й ПОДГРУПП ВЕДУЩИХ ДОЛЖНОСТЕЙ И МЛАДШИЕ ДОЛЖНОСТИ В АППАРАТАХ РУКОВОДИТЕЛЕЙ МЭРИИ ЕРЕВАНА И АДМИНИСТРАТИВНЫХ РАЙОНОВ</w:t>
      </w:r>
    </w:p>
    <w:tbl>
      <w:tblPr>
        <w:tblStyle w:val="TableGrid"/>
        <w:tblW w:w="0" w:type="auto"/>
        <w:jc w:val="center"/>
        <w:tblLook w:val="04A0" w:firstRow="1" w:lastRow="0" w:firstColumn="1" w:lastColumn="0" w:noHBand="0" w:noVBand="1"/>
      </w:tblPr>
      <w:tblGrid>
        <w:gridCol w:w="846"/>
        <w:gridCol w:w="6520"/>
        <w:gridCol w:w="1460"/>
      </w:tblGrid>
      <w:tr w:rsidR="0054009D" w14:paraId="769D943A" w14:textId="77777777" w:rsidTr="001F04EF">
        <w:trPr>
          <w:jc w:val="center"/>
        </w:trPr>
        <w:tc>
          <w:tcPr>
            <w:tcW w:w="846" w:type="dxa"/>
          </w:tcPr>
          <w:p w14:paraId="5155FCDA"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п/н</w:t>
            </w:r>
          </w:p>
        </w:tc>
        <w:tc>
          <w:tcPr>
            <w:tcW w:w="6520" w:type="dxa"/>
          </w:tcPr>
          <w:p w14:paraId="6AD21D2C"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Наименование тем</w:t>
            </w:r>
          </w:p>
        </w:tc>
        <w:tc>
          <w:tcPr>
            <w:tcW w:w="1460" w:type="dxa"/>
          </w:tcPr>
          <w:p w14:paraId="19B602FE" w14:textId="77777777" w:rsidR="0054009D" w:rsidRDefault="0054009D" w:rsidP="001F04EF">
            <w:pPr>
              <w:spacing w:line="276" w:lineRule="auto"/>
              <w:jc w:val="center"/>
              <w:rPr>
                <w:rFonts w:ascii="GHEA Grapalat" w:hAnsi="GHEA Grapalat"/>
                <w:lang w:val="hy-AM"/>
              </w:rPr>
            </w:pPr>
            <w:r>
              <w:rPr>
                <w:rFonts w:ascii="GHEA Grapalat" w:hAnsi="GHEA Grapalat"/>
                <w:lang w:val="hy-AM"/>
              </w:rPr>
              <w:t>Количество часов</w:t>
            </w:r>
          </w:p>
        </w:tc>
      </w:tr>
      <w:tr w:rsidR="0054009D" w14:paraId="6C716817" w14:textId="77777777" w:rsidTr="001F04EF">
        <w:trPr>
          <w:jc w:val="center"/>
        </w:trPr>
        <w:tc>
          <w:tcPr>
            <w:tcW w:w="846" w:type="dxa"/>
            <w:vMerge w:val="restart"/>
          </w:tcPr>
          <w:p w14:paraId="164C59A1" w14:textId="77777777" w:rsidR="0054009D" w:rsidRDefault="0054009D" w:rsidP="001F04EF">
            <w:pPr>
              <w:spacing w:line="276" w:lineRule="auto"/>
              <w:jc w:val="both"/>
              <w:rPr>
                <w:rFonts w:ascii="GHEA Grapalat" w:hAnsi="GHEA Grapalat"/>
                <w:lang w:val="hy-AM"/>
              </w:rPr>
            </w:pPr>
            <w:r>
              <w:rPr>
                <w:rFonts w:ascii="GHEA Grapalat" w:hAnsi="GHEA Grapalat"/>
                <w:lang w:val="hy-AM"/>
              </w:rPr>
              <w:t>1</w:t>
            </w:r>
          </w:p>
        </w:tc>
        <w:tc>
          <w:tcPr>
            <w:tcW w:w="6520" w:type="dxa"/>
          </w:tcPr>
          <w:p w14:paraId="0A171FFA" w14:textId="77777777" w:rsidR="0054009D" w:rsidRPr="00CE0AC7" w:rsidRDefault="0054009D" w:rsidP="001F04EF">
            <w:pPr>
              <w:spacing w:line="276" w:lineRule="auto"/>
              <w:rPr>
                <w:rFonts w:ascii="GHEA Grapalat" w:hAnsi="GHEA Grapalat"/>
                <w:b/>
                <w:bCs/>
                <w:i/>
                <w:iCs/>
                <w:lang w:val="hy-AM"/>
              </w:rPr>
            </w:pPr>
            <w:r w:rsidRPr="00CE0AC7">
              <w:rPr>
                <w:rFonts w:ascii="GHEA Grapalat" w:hAnsi="GHEA Grapalat"/>
                <w:b/>
                <w:bCs/>
                <w:i/>
                <w:iCs/>
                <w:lang w:val="hy-AM"/>
              </w:rPr>
              <w:t>Законодательство РА, устанавливающее компетенцию органов местного самоуправления</w:t>
            </w:r>
          </w:p>
          <w:p w14:paraId="34326CEC"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Местное самоуправление как часть публичной политики</w:t>
            </w:r>
          </w:p>
        </w:tc>
        <w:tc>
          <w:tcPr>
            <w:tcW w:w="1460" w:type="dxa"/>
            <w:vAlign w:val="center"/>
          </w:tcPr>
          <w:p w14:paraId="0D896EEE"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CE81DCA" w14:textId="77777777" w:rsidTr="001F04EF">
        <w:trPr>
          <w:jc w:val="center"/>
        </w:trPr>
        <w:tc>
          <w:tcPr>
            <w:tcW w:w="846" w:type="dxa"/>
            <w:vMerge/>
          </w:tcPr>
          <w:p w14:paraId="55B32D12" w14:textId="77777777" w:rsidR="0054009D" w:rsidRDefault="0054009D" w:rsidP="001F04EF">
            <w:pPr>
              <w:spacing w:line="276" w:lineRule="auto"/>
              <w:jc w:val="both"/>
              <w:rPr>
                <w:rFonts w:ascii="GHEA Grapalat" w:hAnsi="GHEA Grapalat"/>
                <w:lang w:val="hy-AM"/>
              </w:rPr>
            </w:pPr>
          </w:p>
        </w:tc>
        <w:tc>
          <w:tcPr>
            <w:tcW w:w="6520" w:type="dxa"/>
          </w:tcPr>
          <w:p w14:paraId="55D4E8F9"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Аппарат м</w:t>
            </w:r>
            <w:r w:rsidRPr="00FA4364">
              <w:rPr>
                <w:rFonts w:ascii="GHEA Grapalat" w:hAnsi="GHEA Grapalat"/>
                <w:lang w:val="hy-AM"/>
              </w:rPr>
              <w:t>э</w:t>
            </w:r>
            <w:r>
              <w:rPr>
                <w:rFonts w:ascii="GHEA Grapalat" w:hAnsi="GHEA Grapalat"/>
                <w:lang w:val="hy-AM"/>
              </w:rPr>
              <w:t>рии Еревана как управленческое учреждение, бюджетные учреждения, организации муниципального подчинения и правовые основы, регулирующие отношения с ними</w:t>
            </w:r>
          </w:p>
        </w:tc>
        <w:tc>
          <w:tcPr>
            <w:tcW w:w="1460" w:type="dxa"/>
            <w:vAlign w:val="center"/>
          </w:tcPr>
          <w:p w14:paraId="63FA85B3"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3454623" w14:textId="77777777" w:rsidTr="001F04EF">
        <w:trPr>
          <w:jc w:val="center"/>
        </w:trPr>
        <w:tc>
          <w:tcPr>
            <w:tcW w:w="846" w:type="dxa"/>
            <w:vMerge/>
          </w:tcPr>
          <w:p w14:paraId="0FCB883B" w14:textId="77777777" w:rsidR="0054009D" w:rsidRDefault="0054009D" w:rsidP="001F04EF">
            <w:pPr>
              <w:spacing w:line="276" w:lineRule="auto"/>
              <w:jc w:val="both"/>
              <w:rPr>
                <w:rFonts w:ascii="GHEA Grapalat" w:hAnsi="GHEA Grapalat"/>
                <w:lang w:val="hy-AM"/>
              </w:rPr>
            </w:pPr>
          </w:p>
        </w:tc>
        <w:tc>
          <w:tcPr>
            <w:tcW w:w="6520" w:type="dxa"/>
          </w:tcPr>
          <w:p w14:paraId="0E35FB9B" w14:textId="77777777" w:rsidR="0054009D" w:rsidRPr="00FA4364"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Общая характеристика полномочий м</w:t>
            </w:r>
            <w:r w:rsidRPr="00FA4364">
              <w:rPr>
                <w:rFonts w:ascii="GHEA Grapalat" w:hAnsi="GHEA Grapalat"/>
                <w:lang w:val="hy-AM"/>
              </w:rPr>
              <w:t>э</w:t>
            </w:r>
            <w:r>
              <w:rPr>
                <w:rFonts w:ascii="GHEA Grapalat" w:hAnsi="GHEA Grapalat"/>
                <w:lang w:val="hy-AM"/>
              </w:rPr>
              <w:t>ра Еревана по сферам</w:t>
            </w:r>
          </w:p>
        </w:tc>
        <w:tc>
          <w:tcPr>
            <w:tcW w:w="1460" w:type="dxa"/>
            <w:vAlign w:val="center"/>
          </w:tcPr>
          <w:p w14:paraId="48021750"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08E922EC" w14:textId="77777777" w:rsidTr="001F04EF">
        <w:trPr>
          <w:jc w:val="center"/>
        </w:trPr>
        <w:tc>
          <w:tcPr>
            <w:tcW w:w="846" w:type="dxa"/>
            <w:vMerge/>
          </w:tcPr>
          <w:p w14:paraId="63A059AC" w14:textId="77777777" w:rsidR="0054009D" w:rsidRDefault="0054009D" w:rsidP="001F04EF">
            <w:pPr>
              <w:spacing w:line="276" w:lineRule="auto"/>
              <w:jc w:val="both"/>
              <w:rPr>
                <w:rFonts w:ascii="GHEA Grapalat" w:hAnsi="GHEA Grapalat"/>
                <w:lang w:val="hy-AM"/>
              </w:rPr>
            </w:pPr>
          </w:p>
        </w:tc>
        <w:tc>
          <w:tcPr>
            <w:tcW w:w="6520" w:type="dxa"/>
          </w:tcPr>
          <w:p w14:paraId="199CF4BA"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Механизмы обеспечения открытости и прозрачности деятельности органов местного самоуправления</w:t>
            </w:r>
          </w:p>
        </w:tc>
        <w:tc>
          <w:tcPr>
            <w:tcW w:w="1460" w:type="dxa"/>
            <w:vAlign w:val="center"/>
          </w:tcPr>
          <w:p w14:paraId="356543DC"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2F64BFC" w14:textId="77777777" w:rsidTr="001F04EF">
        <w:trPr>
          <w:jc w:val="center"/>
        </w:trPr>
        <w:tc>
          <w:tcPr>
            <w:tcW w:w="846" w:type="dxa"/>
            <w:vMerge/>
          </w:tcPr>
          <w:p w14:paraId="72ED5C99" w14:textId="77777777" w:rsidR="0054009D" w:rsidRDefault="0054009D" w:rsidP="001F04EF">
            <w:pPr>
              <w:spacing w:line="276" w:lineRule="auto"/>
              <w:jc w:val="both"/>
              <w:rPr>
                <w:rFonts w:ascii="GHEA Grapalat" w:hAnsi="GHEA Grapalat"/>
                <w:lang w:val="hy-AM"/>
              </w:rPr>
            </w:pPr>
          </w:p>
        </w:tc>
        <w:tc>
          <w:tcPr>
            <w:tcW w:w="6520" w:type="dxa"/>
          </w:tcPr>
          <w:p w14:paraId="17064183"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Участие жителей в местном самоуправлении</w:t>
            </w:r>
          </w:p>
        </w:tc>
        <w:tc>
          <w:tcPr>
            <w:tcW w:w="1460" w:type="dxa"/>
            <w:vAlign w:val="center"/>
          </w:tcPr>
          <w:p w14:paraId="660BEFAA"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563E777F" w14:textId="77777777" w:rsidTr="001F04EF">
        <w:trPr>
          <w:jc w:val="center"/>
        </w:trPr>
        <w:tc>
          <w:tcPr>
            <w:tcW w:w="846" w:type="dxa"/>
            <w:vMerge/>
          </w:tcPr>
          <w:p w14:paraId="6DCDECB8" w14:textId="77777777" w:rsidR="0054009D" w:rsidRDefault="0054009D" w:rsidP="001F04EF">
            <w:pPr>
              <w:spacing w:line="276" w:lineRule="auto"/>
              <w:jc w:val="both"/>
              <w:rPr>
                <w:rFonts w:ascii="GHEA Grapalat" w:hAnsi="GHEA Grapalat"/>
                <w:lang w:val="hy-AM"/>
              </w:rPr>
            </w:pPr>
          </w:p>
        </w:tc>
        <w:tc>
          <w:tcPr>
            <w:tcW w:w="6520" w:type="dxa"/>
          </w:tcPr>
          <w:p w14:paraId="0FFF3786"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Годовой рабочий план</w:t>
            </w:r>
          </w:p>
        </w:tc>
        <w:tc>
          <w:tcPr>
            <w:tcW w:w="1460" w:type="dxa"/>
            <w:vAlign w:val="center"/>
          </w:tcPr>
          <w:p w14:paraId="4D01B9B7"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E2A12D4" w14:textId="77777777" w:rsidTr="001F04EF">
        <w:trPr>
          <w:jc w:val="center"/>
        </w:trPr>
        <w:tc>
          <w:tcPr>
            <w:tcW w:w="846" w:type="dxa"/>
            <w:vMerge/>
          </w:tcPr>
          <w:p w14:paraId="357B310F" w14:textId="77777777" w:rsidR="0054009D" w:rsidRDefault="0054009D" w:rsidP="001F04EF">
            <w:pPr>
              <w:spacing w:line="276" w:lineRule="auto"/>
              <w:jc w:val="both"/>
              <w:rPr>
                <w:rFonts w:ascii="GHEA Grapalat" w:hAnsi="GHEA Grapalat"/>
                <w:lang w:val="hy-AM"/>
              </w:rPr>
            </w:pPr>
          </w:p>
        </w:tc>
        <w:tc>
          <w:tcPr>
            <w:tcW w:w="6520" w:type="dxa"/>
          </w:tcPr>
          <w:p w14:paraId="5215D1D5"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Программа развития муниципалитета</w:t>
            </w:r>
          </w:p>
        </w:tc>
        <w:tc>
          <w:tcPr>
            <w:tcW w:w="1460" w:type="dxa"/>
            <w:vAlign w:val="center"/>
          </w:tcPr>
          <w:p w14:paraId="2A1FB9DD"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3184026F" w14:textId="77777777" w:rsidTr="001F04EF">
        <w:trPr>
          <w:jc w:val="center"/>
        </w:trPr>
        <w:tc>
          <w:tcPr>
            <w:tcW w:w="846" w:type="dxa"/>
          </w:tcPr>
          <w:p w14:paraId="4F2103B1" w14:textId="77777777" w:rsidR="0054009D" w:rsidRDefault="0054009D" w:rsidP="001F04EF">
            <w:pPr>
              <w:spacing w:line="276" w:lineRule="auto"/>
              <w:jc w:val="both"/>
              <w:rPr>
                <w:rFonts w:ascii="GHEA Grapalat" w:hAnsi="GHEA Grapalat"/>
                <w:lang w:val="hy-AM"/>
              </w:rPr>
            </w:pPr>
            <w:r>
              <w:rPr>
                <w:rFonts w:ascii="GHEA Grapalat" w:hAnsi="GHEA Grapalat"/>
                <w:lang w:val="hy-AM"/>
              </w:rPr>
              <w:t>2</w:t>
            </w:r>
          </w:p>
        </w:tc>
        <w:tc>
          <w:tcPr>
            <w:tcW w:w="6520" w:type="dxa"/>
          </w:tcPr>
          <w:p w14:paraId="40976B60" w14:textId="77777777" w:rsidR="0054009D" w:rsidRPr="00CE0AC7" w:rsidRDefault="0054009D" w:rsidP="001F04EF">
            <w:pPr>
              <w:spacing w:line="276" w:lineRule="auto"/>
              <w:rPr>
                <w:rFonts w:ascii="GHEA Grapalat" w:hAnsi="GHEA Grapalat"/>
                <w:b/>
                <w:bCs/>
                <w:i/>
                <w:iCs/>
                <w:lang w:val="hy-AM"/>
              </w:rPr>
            </w:pPr>
            <w:r w:rsidRPr="00CE0AC7">
              <w:rPr>
                <w:rFonts w:ascii="GHEA Grapalat" w:hAnsi="GHEA Grapalat"/>
                <w:b/>
                <w:bCs/>
                <w:i/>
                <w:iCs/>
                <w:lang w:val="hy-AM"/>
              </w:rPr>
              <w:t>Закон РА «О нормативно-правовых актах»</w:t>
            </w:r>
          </w:p>
          <w:p w14:paraId="0BFF260F"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Виды нормативно-правовых актов</w:t>
            </w:r>
          </w:p>
          <w:p w14:paraId="5663BB4E"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lastRenderedPageBreak/>
              <w:t>Подготовка и публичное обсуждение проектов нормативно-правовых актов</w:t>
            </w:r>
          </w:p>
          <w:p w14:paraId="4B157F78" w14:textId="77777777" w:rsidR="0054009D" w:rsidRDefault="0054009D" w:rsidP="0054009D">
            <w:pPr>
              <w:pStyle w:val="ListParagraph"/>
              <w:numPr>
                <w:ilvl w:val="0"/>
                <w:numId w:val="42"/>
              </w:numPr>
              <w:spacing w:line="276" w:lineRule="auto"/>
              <w:contextualSpacing/>
              <w:rPr>
                <w:rFonts w:ascii="GHEA Grapalat" w:hAnsi="GHEA Grapalat"/>
                <w:lang w:val="hy-AM"/>
              </w:rPr>
            </w:pPr>
            <w:r w:rsidRPr="005643D5">
              <w:rPr>
                <w:rFonts w:ascii="GHEA Grapalat" w:hAnsi="GHEA Grapalat"/>
                <w:lang w:val="hy-AM"/>
              </w:rPr>
              <w:t>Э</w:t>
            </w:r>
            <w:r>
              <w:rPr>
                <w:rFonts w:ascii="GHEA Grapalat" w:hAnsi="GHEA Grapalat"/>
                <w:lang w:val="hy-AM"/>
              </w:rPr>
              <w:t>кспертиза и сроки проектов нормативно-правовых актов</w:t>
            </w:r>
          </w:p>
          <w:p w14:paraId="12C7FA29" w14:textId="77777777" w:rsidR="0054009D"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Правила законодательной техники</w:t>
            </w:r>
          </w:p>
          <w:p w14:paraId="1CD4A906" w14:textId="77777777" w:rsidR="0054009D" w:rsidRPr="005643D5" w:rsidRDefault="0054009D" w:rsidP="0054009D">
            <w:pPr>
              <w:pStyle w:val="ListParagraph"/>
              <w:numPr>
                <w:ilvl w:val="0"/>
                <w:numId w:val="42"/>
              </w:numPr>
              <w:spacing w:line="276" w:lineRule="auto"/>
              <w:contextualSpacing/>
              <w:rPr>
                <w:rFonts w:ascii="GHEA Grapalat" w:hAnsi="GHEA Grapalat"/>
                <w:lang w:val="hy-AM"/>
              </w:rPr>
            </w:pPr>
            <w:r>
              <w:rPr>
                <w:rFonts w:ascii="GHEA Grapalat" w:hAnsi="GHEA Grapalat"/>
                <w:lang w:val="hy-AM"/>
              </w:rPr>
              <w:t>В</w:t>
            </w:r>
            <w:r w:rsidRPr="00CE0AC7">
              <w:rPr>
                <w:rFonts w:ascii="GHEA Grapalat" w:hAnsi="GHEA Grapalat"/>
                <w:lang w:val="hy-AM"/>
              </w:rPr>
              <w:t>несение изменений</w:t>
            </w:r>
            <w:r>
              <w:rPr>
                <w:rFonts w:ascii="GHEA Grapalat" w:hAnsi="GHEA Grapalat"/>
                <w:lang w:val="hy-AM"/>
              </w:rPr>
              <w:t xml:space="preserve"> и</w:t>
            </w:r>
            <w:r w:rsidRPr="00CE0AC7">
              <w:rPr>
                <w:rFonts w:ascii="GHEA Grapalat" w:hAnsi="GHEA Grapalat"/>
                <w:lang w:val="hy-AM"/>
              </w:rPr>
              <w:t xml:space="preserve"> дополнений в нормативн</w:t>
            </w:r>
            <w:r>
              <w:rPr>
                <w:rFonts w:ascii="GHEA Grapalat" w:hAnsi="GHEA Grapalat"/>
                <w:lang w:val="hy-AM"/>
              </w:rPr>
              <w:t>о-</w:t>
            </w:r>
            <w:r w:rsidRPr="00CE0AC7">
              <w:rPr>
                <w:rFonts w:ascii="GHEA Grapalat" w:hAnsi="GHEA Grapalat"/>
                <w:lang w:val="hy-AM"/>
              </w:rPr>
              <w:t>правовые акты</w:t>
            </w:r>
            <w:r>
              <w:rPr>
                <w:rFonts w:ascii="GHEA Grapalat" w:hAnsi="GHEA Grapalat"/>
                <w:lang w:val="hy-AM"/>
              </w:rPr>
              <w:t>, приостановление и прекращение действия</w:t>
            </w:r>
          </w:p>
        </w:tc>
        <w:tc>
          <w:tcPr>
            <w:tcW w:w="1460" w:type="dxa"/>
            <w:vAlign w:val="center"/>
          </w:tcPr>
          <w:p w14:paraId="25651283" w14:textId="77777777" w:rsidR="0054009D" w:rsidRDefault="0054009D" w:rsidP="001F04EF">
            <w:pPr>
              <w:spacing w:line="276" w:lineRule="auto"/>
              <w:jc w:val="center"/>
              <w:rPr>
                <w:rFonts w:ascii="GHEA Grapalat" w:hAnsi="GHEA Grapalat"/>
                <w:lang w:val="hy-AM"/>
              </w:rPr>
            </w:pPr>
            <w:r>
              <w:rPr>
                <w:rFonts w:ascii="GHEA Grapalat" w:hAnsi="GHEA Grapalat"/>
                <w:lang w:val="hy-AM"/>
              </w:rPr>
              <w:lastRenderedPageBreak/>
              <w:t>4</w:t>
            </w:r>
          </w:p>
        </w:tc>
      </w:tr>
      <w:tr w:rsidR="0054009D" w14:paraId="41FE8C95" w14:textId="77777777" w:rsidTr="001F04EF">
        <w:trPr>
          <w:jc w:val="center"/>
        </w:trPr>
        <w:tc>
          <w:tcPr>
            <w:tcW w:w="846" w:type="dxa"/>
          </w:tcPr>
          <w:p w14:paraId="305E23CF" w14:textId="77777777" w:rsidR="0054009D" w:rsidRDefault="0054009D" w:rsidP="001F04EF">
            <w:pPr>
              <w:spacing w:line="276" w:lineRule="auto"/>
              <w:jc w:val="both"/>
              <w:rPr>
                <w:rFonts w:ascii="GHEA Grapalat" w:hAnsi="GHEA Grapalat"/>
                <w:lang w:val="hy-AM"/>
              </w:rPr>
            </w:pPr>
            <w:r>
              <w:rPr>
                <w:rFonts w:ascii="GHEA Grapalat" w:hAnsi="GHEA Grapalat"/>
                <w:lang w:val="hy-AM"/>
              </w:rPr>
              <w:t>3</w:t>
            </w:r>
          </w:p>
        </w:tc>
        <w:tc>
          <w:tcPr>
            <w:tcW w:w="6520" w:type="dxa"/>
          </w:tcPr>
          <w:p w14:paraId="26907A9E" w14:textId="77777777" w:rsidR="0054009D" w:rsidRDefault="0054009D" w:rsidP="001F04EF">
            <w:pPr>
              <w:spacing w:line="276" w:lineRule="auto"/>
              <w:rPr>
                <w:rFonts w:ascii="GHEA Grapalat" w:hAnsi="GHEA Grapalat"/>
                <w:b/>
                <w:bCs/>
                <w:i/>
                <w:iCs/>
                <w:lang w:val="hy-AM"/>
              </w:rPr>
            </w:pPr>
            <w:r>
              <w:rPr>
                <w:rFonts w:ascii="GHEA Grapalat" w:hAnsi="GHEA Grapalat"/>
                <w:b/>
                <w:bCs/>
                <w:i/>
                <w:iCs/>
                <w:lang w:val="hy-AM"/>
              </w:rPr>
              <w:t>Законодательство РА о муниципальной службе</w:t>
            </w:r>
          </w:p>
          <w:p w14:paraId="0FBCBEA4" w14:textId="77777777" w:rsidR="0054009D"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t>Муниципальная служба как самостоятельный вид публичной службы</w:t>
            </w:r>
          </w:p>
          <w:p w14:paraId="56EA58BE" w14:textId="77777777" w:rsidR="0054009D"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t>Основные регулирования законодательства о муниципальной службе</w:t>
            </w:r>
          </w:p>
          <w:p w14:paraId="775B4F94" w14:textId="77777777" w:rsidR="0054009D" w:rsidRPr="00B06328" w:rsidRDefault="0054009D" w:rsidP="0054009D">
            <w:pPr>
              <w:pStyle w:val="ListParagraph"/>
              <w:numPr>
                <w:ilvl w:val="0"/>
                <w:numId w:val="43"/>
              </w:numPr>
              <w:spacing w:line="276" w:lineRule="auto"/>
              <w:contextualSpacing/>
              <w:rPr>
                <w:rFonts w:ascii="GHEA Grapalat" w:hAnsi="GHEA Grapalat"/>
                <w:lang w:val="hy-AM"/>
              </w:rPr>
            </w:pPr>
            <w:r>
              <w:rPr>
                <w:rFonts w:ascii="GHEA Grapalat" w:hAnsi="GHEA Grapalat"/>
                <w:lang w:val="hy-AM"/>
              </w:rPr>
              <w:t>Тенденции развития системы муниципальной службы</w:t>
            </w:r>
          </w:p>
        </w:tc>
        <w:tc>
          <w:tcPr>
            <w:tcW w:w="1460" w:type="dxa"/>
            <w:vAlign w:val="center"/>
          </w:tcPr>
          <w:p w14:paraId="0508E9D0" w14:textId="77777777" w:rsidR="0054009D" w:rsidRDefault="0054009D" w:rsidP="001F04EF">
            <w:pPr>
              <w:spacing w:line="276" w:lineRule="auto"/>
              <w:jc w:val="center"/>
              <w:rPr>
                <w:rFonts w:ascii="GHEA Grapalat" w:hAnsi="GHEA Grapalat"/>
                <w:lang w:val="hy-AM"/>
              </w:rPr>
            </w:pPr>
            <w:r>
              <w:rPr>
                <w:rFonts w:ascii="GHEA Grapalat" w:hAnsi="GHEA Grapalat"/>
                <w:lang w:val="hy-AM"/>
              </w:rPr>
              <w:t>4</w:t>
            </w:r>
          </w:p>
        </w:tc>
      </w:tr>
      <w:tr w:rsidR="0054009D" w14:paraId="65495598" w14:textId="77777777" w:rsidTr="001F04EF">
        <w:trPr>
          <w:jc w:val="center"/>
        </w:trPr>
        <w:tc>
          <w:tcPr>
            <w:tcW w:w="846" w:type="dxa"/>
            <w:vMerge w:val="restart"/>
          </w:tcPr>
          <w:p w14:paraId="5D63F68F" w14:textId="77777777" w:rsidR="0054009D" w:rsidRDefault="0054009D" w:rsidP="001F04EF">
            <w:pPr>
              <w:spacing w:line="276" w:lineRule="auto"/>
              <w:jc w:val="both"/>
              <w:rPr>
                <w:rFonts w:ascii="GHEA Grapalat" w:hAnsi="GHEA Grapalat"/>
                <w:lang w:val="hy-AM"/>
              </w:rPr>
            </w:pPr>
            <w:r>
              <w:rPr>
                <w:rFonts w:ascii="GHEA Grapalat" w:hAnsi="GHEA Grapalat"/>
                <w:lang w:val="hy-AM"/>
              </w:rPr>
              <w:t>4</w:t>
            </w:r>
          </w:p>
        </w:tc>
        <w:tc>
          <w:tcPr>
            <w:tcW w:w="6520" w:type="dxa"/>
          </w:tcPr>
          <w:p w14:paraId="5EF6C242" w14:textId="77777777" w:rsidR="0054009D" w:rsidRDefault="0054009D" w:rsidP="001F04EF">
            <w:pPr>
              <w:spacing w:line="276" w:lineRule="auto"/>
              <w:rPr>
                <w:rFonts w:ascii="GHEA Grapalat" w:hAnsi="GHEA Grapalat"/>
                <w:b/>
                <w:bCs/>
                <w:i/>
                <w:iCs/>
                <w:lang w:val="hy-AM"/>
              </w:rPr>
            </w:pPr>
            <w:r>
              <w:rPr>
                <w:rFonts w:ascii="GHEA Grapalat" w:hAnsi="GHEA Grapalat"/>
                <w:b/>
                <w:bCs/>
                <w:i/>
                <w:iCs/>
                <w:lang w:val="hy-AM"/>
              </w:rPr>
              <w:t>Управленческие навыки</w:t>
            </w:r>
          </w:p>
          <w:p w14:paraId="3B8756E9"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Командная работа</w:t>
            </w:r>
          </w:p>
        </w:tc>
        <w:tc>
          <w:tcPr>
            <w:tcW w:w="1460" w:type="dxa"/>
            <w:vAlign w:val="center"/>
          </w:tcPr>
          <w:p w14:paraId="521E08ED"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6B99CBC1" w14:textId="77777777" w:rsidTr="001F04EF">
        <w:trPr>
          <w:jc w:val="center"/>
        </w:trPr>
        <w:tc>
          <w:tcPr>
            <w:tcW w:w="846" w:type="dxa"/>
            <w:vMerge/>
          </w:tcPr>
          <w:p w14:paraId="49659ED4" w14:textId="77777777" w:rsidR="0054009D" w:rsidRDefault="0054009D" w:rsidP="001F04EF">
            <w:pPr>
              <w:spacing w:line="276" w:lineRule="auto"/>
              <w:jc w:val="both"/>
              <w:rPr>
                <w:rFonts w:ascii="GHEA Grapalat" w:hAnsi="GHEA Grapalat"/>
                <w:lang w:val="hy-AM"/>
              </w:rPr>
            </w:pPr>
          </w:p>
        </w:tc>
        <w:tc>
          <w:tcPr>
            <w:tcW w:w="6520" w:type="dxa"/>
          </w:tcPr>
          <w:p w14:paraId="5A8B1975"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Решение задачи</w:t>
            </w:r>
          </w:p>
        </w:tc>
        <w:tc>
          <w:tcPr>
            <w:tcW w:w="1460" w:type="dxa"/>
            <w:vAlign w:val="center"/>
          </w:tcPr>
          <w:p w14:paraId="255C93AB"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26B04600" w14:textId="77777777" w:rsidTr="001F04EF">
        <w:trPr>
          <w:jc w:val="center"/>
        </w:trPr>
        <w:tc>
          <w:tcPr>
            <w:tcW w:w="846" w:type="dxa"/>
            <w:vMerge/>
          </w:tcPr>
          <w:p w14:paraId="062A93A4" w14:textId="77777777" w:rsidR="0054009D" w:rsidRDefault="0054009D" w:rsidP="001F04EF">
            <w:pPr>
              <w:spacing w:line="276" w:lineRule="auto"/>
              <w:jc w:val="both"/>
              <w:rPr>
                <w:rFonts w:ascii="GHEA Grapalat" w:hAnsi="GHEA Grapalat"/>
                <w:lang w:val="hy-AM"/>
              </w:rPr>
            </w:pPr>
          </w:p>
        </w:tc>
        <w:tc>
          <w:tcPr>
            <w:tcW w:w="6520" w:type="dxa"/>
          </w:tcPr>
          <w:p w14:paraId="2A6EBD0B"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Управление временем</w:t>
            </w:r>
          </w:p>
        </w:tc>
        <w:tc>
          <w:tcPr>
            <w:tcW w:w="1460" w:type="dxa"/>
            <w:vAlign w:val="center"/>
          </w:tcPr>
          <w:p w14:paraId="755706E4"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ED5D6B4" w14:textId="77777777" w:rsidTr="001F04EF">
        <w:trPr>
          <w:jc w:val="center"/>
        </w:trPr>
        <w:tc>
          <w:tcPr>
            <w:tcW w:w="846" w:type="dxa"/>
            <w:vMerge/>
          </w:tcPr>
          <w:p w14:paraId="537A3A80" w14:textId="77777777" w:rsidR="0054009D" w:rsidRDefault="0054009D" w:rsidP="001F04EF">
            <w:pPr>
              <w:spacing w:line="276" w:lineRule="auto"/>
              <w:jc w:val="both"/>
              <w:rPr>
                <w:rFonts w:ascii="GHEA Grapalat" w:hAnsi="GHEA Grapalat"/>
                <w:lang w:val="hy-AM"/>
              </w:rPr>
            </w:pPr>
          </w:p>
        </w:tc>
        <w:tc>
          <w:tcPr>
            <w:tcW w:w="6520" w:type="dxa"/>
          </w:tcPr>
          <w:p w14:paraId="13232BCD"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Управление конфликтами и стрессом</w:t>
            </w:r>
          </w:p>
        </w:tc>
        <w:tc>
          <w:tcPr>
            <w:tcW w:w="1460" w:type="dxa"/>
            <w:vAlign w:val="center"/>
          </w:tcPr>
          <w:p w14:paraId="47540F25"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0706787F" w14:textId="77777777" w:rsidTr="001F04EF">
        <w:trPr>
          <w:jc w:val="center"/>
        </w:trPr>
        <w:tc>
          <w:tcPr>
            <w:tcW w:w="846" w:type="dxa"/>
            <w:vMerge/>
          </w:tcPr>
          <w:p w14:paraId="6C9AB68B" w14:textId="77777777" w:rsidR="0054009D" w:rsidRDefault="0054009D" w:rsidP="001F04EF">
            <w:pPr>
              <w:spacing w:line="276" w:lineRule="auto"/>
              <w:jc w:val="both"/>
              <w:rPr>
                <w:rFonts w:ascii="GHEA Grapalat" w:hAnsi="GHEA Grapalat"/>
                <w:lang w:val="hy-AM"/>
              </w:rPr>
            </w:pPr>
          </w:p>
        </w:tc>
        <w:tc>
          <w:tcPr>
            <w:tcW w:w="6520" w:type="dxa"/>
          </w:tcPr>
          <w:p w14:paraId="0659D5C8"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Применение и безопасность информационных технологий</w:t>
            </w:r>
          </w:p>
        </w:tc>
        <w:tc>
          <w:tcPr>
            <w:tcW w:w="1460" w:type="dxa"/>
            <w:vAlign w:val="center"/>
          </w:tcPr>
          <w:p w14:paraId="3F6B00B2"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4DE8B316" w14:textId="77777777" w:rsidTr="001F04EF">
        <w:trPr>
          <w:jc w:val="center"/>
        </w:trPr>
        <w:tc>
          <w:tcPr>
            <w:tcW w:w="846" w:type="dxa"/>
            <w:vMerge/>
          </w:tcPr>
          <w:p w14:paraId="1E494CB9" w14:textId="77777777" w:rsidR="0054009D" w:rsidRDefault="0054009D" w:rsidP="001F04EF">
            <w:pPr>
              <w:spacing w:line="276" w:lineRule="auto"/>
              <w:jc w:val="both"/>
              <w:rPr>
                <w:rFonts w:ascii="GHEA Grapalat" w:hAnsi="GHEA Grapalat"/>
                <w:lang w:val="hy-AM"/>
              </w:rPr>
            </w:pPr>
          </w:p>
        </w:tc>
        <w:tc>
          <w:tcPr>
            <w:tcW w:w="6520" w:type="dxa"/>
          </w:tcPr>
          <w:p w14:paraId="7D110B9A" w14:textId="77777777" w:rsidR="0054009D" w:rsidRPr="00964524" w:rsidRDefault="0054009D" w:rsidP="0054009D">
            <w:pPr>
              <w:pStyle w:val="ListParagraph"/>
              <w:numPr>
                <w:ilvl w:val="0"/>
                <w:numId w:val="44"/>
              </w:numPr>
              <w:spacing w:line="276" w:lineRule="auto"/>
              <w:contextualSpacing/>
              <w:rPr>
                <w:rFonts w:ascii="GHEA Grapalat" w:hAnsi="GHEA Grapalat"/>
                <w:lang w:val="hy-AM"/>
              </w:rPr>
            </w:pPr>
            <w:r w:rsidRPr="00F5254C">
              <w:rPr>
                <w:rFonts w:ascii="GHEA Grapalat" w:hAnsi="GHEA Grapalat"/>
                <w:lang w:val="hy-AM"/>
              </w:rPr>
              <w:t>Э</w:t>
            </w:r>
            <w:r>
              <w:rPr>
                <w:rFonts w:ascii="GHEA Grapalat" w:hAnsi="GHEA Grapalat"/>
                <w:lang w:val="hy-AM"/>
              </w:rPr>
              <w:t>тика в системе публичной службы</w:t>
            </w:r>
          </w:p>
        </w:tc>
        <w:tc>
          <w:tcPr>
            <w:tcW w:w="1460" w:type="dxa"/>
            <w:vAlign w:val="center"/>
          </w:tcPr>
          <w:p w14:paraId="11F70E35"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77430E99" w14:textId="77777777" w:rsidTr="001F04EF">
        <w:trPr>
          <w:jc w:val="center"/>
        </w:trPr>
        <w:tc>
          <w:tcPr>
            <w:tcW w:w="846" w:type="dxa"/>
            <w:vMerge/>
          </w:tcPr>
          <w:p w14:paraId="732B36CB" w14:textId="77777777" w:rsidR="0054009D" w:rsidRDefault="0054009D" w:rsidP="001F04EF">
            <w:pPr>
              <w:spacing w:line="276" w:lineRule="auto"/>
              <w:jc w:val="both"/>
              <w:rPr>
                <w:rFonts w:ascii="GHEA Grapalat" w:hAnsi="GHEA Grapalat"/>
                <w:lang w:val="hy-AM"/>
              </w:rPr>
            </w:pPr>
          </w:p>
        </w:tc>
        <w:tc>
          <w:tcPr>
            <w:tcW w:w="6520" w:type="dxa"/>
          </w:tcPr>
          <w:p w14:paraId="5BE207D9" w14:textId="77777777" w:rsidR="0054009D" w:rsidRPr="00F5254C"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Понятие коррупции и ее предотвращение</w:t>
            </w:r>
          </w:p>
        </w:tc>
        <w:tc>
          <w:tcPr>
            <w:tcW w:w="1460" w:type="dxa"/>
            <w:vAlign w:val="center"/>
          </w:tcPr>
          <w:p w14:paraId="095404A6"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5CA21972" w14:textId="77777777" w:rsidTr="001F04EF">
        <w:trPr>
          <w:jc w:val="center"/>
        </w:trPr>
        <w:tc>
          <w:tcPr>
            <w:tcW w:w="846" w:type="dxa"/>
            <w:vMerge/>
          </w:tcPr>
          <w:p w14:paraId="6293E98F" w14:textId="77777777" w:rsidR="0054009D" w:rsidRDefault="0054009D" w:rsidP="001F04EF">
            <w:pPr>
              <w:spacing w:line="276" w:lineRule="auto"/>
              <w:jc w:val="both"/>
              <w:rPr>
                <w:rFonts w:ascii="GHEA Grapalat" w:hAnsi="GHEA Grapalat"/>
                <w:lang w:val="hy-AM"/>
              </w:rPr>
            </w:pPr>
          </w:p>
        </w:tc>
        <w:tc>
          <w:tcPr>
            <w:tcW w:w="6520" w:type="dxa"/>
          </w:tcPr>
          <w:p w14:paraId="5F73F507" w14:textId="77777777" w:rsidR="0054009D" w:rsidRPr="00F5254C"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 xml:space="preserve">Мотивация и </w:t>
            </w:r>
            <w:r w:rsidRPr="00662E4E">
              <w:rPr>
                <w:rFonts w:ascii="GHEA Grapalat" w:hAnsi="GHEA Grapalat"/>
                <w:lang w:val="hy-AM"/>
              </w:rPr>
              <w:t>э</w:t>
            </w:r>
            <w:r>
              <w:rPr>
                <w:rFonts w:ascii="GHEA Grapalat" w:hAnsi="GHEA Grapalat"/>
                <w:lang w:val="hy-AM"/>
              </w:rPr>
              <w:t>ффективность труда</w:t>
            </w:r>
          </w:p>
        </w:tc>
        <w:tc>
          <w:tcPr>
            <w:tcW w:w="1460" w:type="dxa"/>
            <w:vAlign w:val="center"/>
          </w:tcPr>
          <w:p w14:paraId="7E8C04D3"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11B2293E" w14:textId="77777777" w:rsidTr="001F04EF">
        <w:trPr>
          <w:jc w:val="center"/>
        </w:trPr>
        <w:tc>
          <w:tcPr>
            <w:tcW w:w="846" w:type="dxa"/>
            <w:vMerge/>
          </w:tcPr>
          <w:p w14:paraId="51B721ED" w14:textId="77777777" w:rsidR="0054009D" w:rsidRDefault="0054009D" w:rsidP="001F04EF">
            <w:pPr>
              <w:spacing w:line="276" w:lineRule="auto"/>
              <w:jc w:val="both"/>
              <w:rPr>
                <w:rFonts w:ascii="GHEA Grapalat" w:hAnsi="GHEA Grapalat"/>
                <w:lang w:val="hy-AM"/>
              </w:rPr>
            </w:pPr>
          </w:p>
        </w:tc>
        <w:tc>
          <w:tcPr>
            <w:tcW w:w="6520" w:type="dxa"/>
          </w:tcPr>
          <w:p w14:paraId="799D5012" w14:textId="77777777" w:rsidR="0054009D" w:rsidRPr="00662E4E" w:rsidRDefault="0054009D" w:rsidP="0054009D">
            <w:pPr>
              <w:pStyle w:val="ListParagraph"/>
              <w:numPr>
                <w:ilvl w:val="0"/>
                <w:numId w:val="44"/>
              </w:numPr>
              <w:spacing w:line="276" w:lineRule="auto"/>
              <w:contextualSpacing/>
              <w:rPr>
                <w:rFonts w:ascii="GHEA Grapalat" w:hAnsi="GHEA Grapalat"/>
                <w:lang w:val="hy-AM"/>
              </w:rPr>
            </w:pPr>
            <w:r>
              <w:rPr>
                <w:rFonts w:ascii="GHEA Grapalat" w:hAnsi="GHEA Grapalat"/>
                <w:lang w:val="hy-AM"/>
              </w:rPr>
              <w:t>Социализация личности</w:t>
            </w:r>
          </w:p>
        </w:tc>
        <w:tc>
          <w:tcPr>
            <w:tcW w:w="1460" w:type="dxa"/>
            <w:vAlign w:val="center"/>
          </w:tcPr>
          <w:p w14:paraId="2315AD9D" w14:textId="77777777" w:rsidR="0054009D" w:rsidRDefault="0054009D" w:rsidP="001F04EF">
            <w:pPr>
              <w:spacing w:line="276" w:lineRule="auto"/>
              <w:jc w:val="center"/>
              <w:rPr>
                <w:rFonts w:ascii="GHEA Grapalat" w:hAnsi="GHEA Grapalat"/>
                <w:lang w:val="hy-AM"/>
              </w:rPr>
            </w:pPr>
            <w:r>
              <w:rPr>
                <w:rFonts w:ascii="GHEA Grapalat" w:hAnsi="GHEA Grapalat"/>
                <w:lang w:val="hy-AM"/>
              </w:rPr>
              <w:t>2</w:t>
            </w:r>
          </w:p>
        </w:tc>
      </w:tr>
      <w:tr w:rsidR="0054009D" w14:paraId="34A6CA87" w14:textId="77777777" w:rsidTr="001F04EF">
        <w:trPr>
          <w:jc w:val="center"/>
        </w:trPr>
        <w:tc>
          <w:tcPr>
            <w:tcW w:w="846" w:type="dxa"/>
            <w:vMerge/>
          </w:tcPr>
          <w:p w14:paraId="7AE4F4C1" w14:textId="77777777" w:rsidR="0054009D" w:rsidRDefault="0054009D" w:rsidP="001F04EF">
            <w:pPr>
              <w:spacing w:line="276" w:lineRule="auto"/>
              <w:jc w:val="both"/>
              <w:rPr>
                <w:rFonts w:ascii="GHEA Grapalat" w:hAnsi="GHEA Grapalat"/>
                <w:lang w:val="hy-AM"/>
              </w:rPr>
            </w:pPr>
          </w:p>
        </w:tc>
        <w:tc>
          <w:tcPr>
            <w:tcW w:w="6520" w:type="dxa"/>
          </w:tcPr>
          <w:p w14:paraId="3C8E8A06" w14:textId="77777777" w:rsidR="0054009D" w:rsidRPr="00662E4E" w:rsidRDefault="0054009D" w:rsidP="001F04EF">
            <w:pPr>
              <w:spacing w:line="276" w:lineRule="auto"/>
              <w:ind w:firstLine="748"/>
              <w:rPr>
                <w:rFonts w:ascii="GHEA Grapalat" w:hAnsi="GHEA Grapalat"/>
                <w:b/>
                <w:bCs/>
                <w:lang w:val="hy-AM"/>
              </w:rPr>
            </w:pPr>
            <w:r w:rsidRPr="00662E4E">
              <w:rPr>
                <w:rFonts w:ascii="GHEA Grapalat" w:hAnsi="GHEA Grapalat"/>
                <w:b/>
                <w:bCs/>
                <w:lang w:val="hy-AM"/>
              </w:rPr>
              <w:t>ВСЕГО</w:t>
            </w:r>
          </w:p>
        </w:tc>
        <w:tc>
          <w:tcPr>
            <w:tcW w:w="1460" w:type="dxa"/>
          </w:tcPr>
          <w:p w14:paraId="4351D009" w14:textId="77777777" w:rsidR="0054009D" w:rsidRDefault="0054009D" w:rsidP="001F04EF">
            <w:pPr>
              <w:spacing w:line="276" w:lineRule="auto"/>
              <w:jc w:val="center"/>
              <w:rPr>
                <w:rFonts w:ascii="GHEA Grapalat" w:hAnsi="GHEA Grapalat"/>
                <w:lang w:val="hy-AM"/>
              </w:rPr>
            </w:pPr>
            <w:r>
              <w:rPr>
                <w:rFonts w:ascii="GHEA Grapalat" w:hAnsi="GHEA Grapalat"/>
                <w:lang w:val="hy-AM"/>
              </w:rPr>
              <w:t>40 часов</w:t>
            </w:r>
          </w:p>
        </w:tc>
      </w:tr>
    </w:tbl>
    <w:p w14:paraId="7DB46E09" w14:textId="77777777" w:rsidR="0054009D" w:rsidRPr="00D21DD0" w:rsidRDefault="0054009D" w:rsidP="0054009D">
      <w:pPr>
        <w:spacing w:line="360" w:lineRule="auto"/>
        <w:jc w:val="both"/>
        <w:rPr>
          <w:rFonts w:ascii="GHEA Grapalat" w:hAnsi="GHEA Grapalat"/>
          <w:lang w:val="hy-AM"/>
        </w:r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664"/>
        <w:gridCol w:w="630"/>
        <w:gridCol w:w="82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8D422D">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66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30"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8D422D" w:rsidRPr="00F412AC" w14:paraId="2F969307" w14:textId="77777777" w:rsidTr="008D422D">
        <w:trPr>
          <w:trHeight w:val="363"/>
          <w:jc w:val="center"/>
        </w:trPr>
        <w:tc>
          <w:tcPr>
            <w:tcW w:w="1207" w:type="dxa"/>
            <w:vAlign w:val="center"/>
          </w:tcPr>
          <w:p w14:paraId="73EFAA56" w14:textId="77777777" w:rsidR="008D422D" w:rsidRDefault="008D422D" w:rsidP="008D422D">
            <w:pPr>
              <w:jc w:val="center"/>
              <w:rPr>
                <w:rFonts w:ascii="GHEA Grapalat" w:hAnsi="GHEA Grapalat"/>
                <w:sz w:val="20"/>
                <w:lang w:val="hy-AM"/>
              </w:rPr>
            </w:pPr>
          </w:p>
          <w:p w14:paraId="4C669AE1" w14:textId="77777777" w:rsidR="008D422D" w:rsidRPr="00F566BF" w:rsidRDefault="008D422D" w:rsidP="008D422D">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0B9F20EB" w:rsidR="008D422D" w:rsidRPr="008D422D" w:rsidRDefault="008D422D" w:rsidP="008D422D">
            <w:pPr>
              <w:jc w:val="center"/>
              <w:rPr>
                <w:rFonts w:ascii="GHEA Grapalat" w:hAnsi="GHEA Grapalat"/>
                <w:sz w:val="20"/>
                <w:lang w:val="hy-AM"/>
              </w:rPr>
            </w:pPr>
            <w:r w:rsidRPr="00BD4302">
              <w:t>79631200/</w:t>
            </w:r>
            <w:r>
              <w:rPr>
                <w:lang w:val="hy-AM"/>
              </w:rPr>
              <w:t>3</w:t>
            </w:r>
          </w:p>
        </w:tc>
        <w:tc>
          <w:tcPr>
            <w:tcW w:w="2236" w:type="dxa"/>
            <w:tcBorders>
              <w:top w:val="single" w:sz="4" w:space="0" w:color="auto"/>
              <w:left w:val="single" w:sz="4" w:space="0" w:color="auto"/>
              <w:bottom w:val="single" w:sz="4" w:space="0" w:color="auto"/>
              <w:right w:val="single" w:sz="4" w:space="0" w:color="auto"/>
            </w:tcBorders>
          </w:tcPr>
          <w:p w14:paraId="07DD0A8B" w14:textId="65B3F37D" w:rsidR="008D422D" w:rsidRPr="00697D07" w:rsidRDefault="0005079E" w:rsidP="008D422D">
            <w:pPr>
              <w:rPr>
                <w:rFonts w:ascii="GHEA Grapalat" w:hAnsi="GHEA Grapalat" w:cs="Calibri"/>
                <w:color w:val="000000"/>
                <w:sz w:val="20"/>
                <w:szCs w:val="20"/>
                <w:lang w:val="hy-AM"/>
              </w:rPr>
            </w:pPr>
            <w:r w:rsidRPr="0005079E">
              <w:rPr>
                <w:rFonts w:ascii="GHEA Grapalat" w:hAnsi="GHEA Grapalat"/>
                <w:sz w:val="16"/>
              </w:rPr>
              <w:t>Консультационные услуги по переподготовке муниципальных служащих аппарата мэрии Еревана и аппаратов руководителей административных районов</w:t>
            </w:r>
            <w:r w:rsidRPr="00C12E22">
              <w:rPr>
                <w:rFonts w:ascii="GHEA Grapalat" w:hAnsi="GHEA Grapalat"/>
                <w:sz w:val="16"/>
              </w:rPr>
              <w:t xml:space="preserve"> </w:t>
            </w:r>
          </w:p>
        </w:tc>
        <w:tc>
          <w:tcPr>
            <w:tcW w:w="682" w:type="dxa"/>
            <w:vAlign w:val="center"/>
          </w:tcPr>
          <w:p w14:paraId="45EA2E05" w14:textId="77777777" w:rsidR="008D422D" w:rsidRPr="00A42C01" w:rsidRDefault="008D422D" w:rsidP="008D422D">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7777777" w:rsidR="008D422D" w:rsidRPr="00F412AC" w:rsidRDefault="008D422D" w:rsidP="008D422D">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77777777"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0DE3FDE2"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94" w:type="dxa"/>
            <w:vAlign w:val="center"/>
          </w:tcPr>
          <w:p w14:paraId="64F12FE8" w14:textId="2C7BDC9F"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566" w:type="dxa"/>
            <w:vAlign w:val="center"/>
          </w:tcPr>
          <w:p w14:paraId="13C7C97A" w14:textId="3D9F6F57"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01" w:type="dxa"/>
            <w:vAlign w:val="center"/>
          </w:tcPr>
          <w:p w14:paraId="7288F9E6" w14:textId="287F2CC8"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11" w:type="dxa"/>
            <w:vAlign w:val="center"/>
          </w:tcPr>
          <w:p w14:paraId="0BE7EFAF" w14:textId="31E5B5C5"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64" w:type="dxa"/>
            <w:vAlign w:val="center"/>
          </w:tcPr>
          <w:p w14:paraId="5BE2BB41" w14:textId="547B1A7C" w:rsidR="008D422D" w:rsidRPr="00F412AC" w:rsidRDefault="008D422D" w:rsidP="008D422D">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30" w:type="dxa"/>
            <w:vAlign w:val="center"/>
          </w:tcPr>
          <w:p w14:paraId="24368CAC" w14:textId="77777777" w:rsidR="008D422D" w:rsidRPr="00F412AC" w:rsidRDefault="008D422D" w:rsidP="008D422D">
            <w:pPr>
              <w:widowControl w:val="0"/>
              <w:spacing w:after="120"/>
              <w:jc w:val="center"/>
              <w:rPr>
                <w:rFonts w:ascii="GHEA Grapalat" w:hAnsi="GHEA Grapalat" w:cs="Arial"/>
                <w:sz w:val="16"/>
              </w:rPr>
            </w:pPr>
            <w:r w:rsidRPr="00D7471F">
              <w:rPr>
                <w:rFonts w:ascii="GHEA Grapalat" w:hAnsi="GHEA Grapalat"/>
                <w:sz w:val="20"/>
                <w:lang w:val="pt-BR"/>
              </w:rPr>
              <w:t>100 %</w:t>
            </w:r>
          </w:p>
        </w:tc>
        <w:tc>
          <w:tcPr>
            <w:tcW w:w="824" w:type="dxa"/>
            <w:vAlign w:val="center"/>
          </w:tcPr>
          <w:p w14:paraId="5BBF7714" w14:textId="77777777" w:rsidR="008D422D" w:rsidRPr="00F412AC" w:rsidRDefault="008D422D" w:rsidP="008D422D">
            <w:pPr>
              <w:widowControl w:val="0"/>
              <w:spacing w:after="120"/>
              <w:jc w:val="center"/>
              <w:rPr>
                <w:rFonts w:ascii="GHEA Grapalat" w:hAnsi="GHEA Grapalat" w:cs="Arial"/>
                <w:sz w:val="16"/>
              </w:rPr>
            </w:pPr>
            <w:r w:rsidRPr="00D7471F">
              <w:rPr>
                <w:rFonts w:ascii="GHEA Grapalat" w:hAnsi="GHEA Grapalat"/>
                <w:sz w:val="20"/>
                <w:lang w:val="pt-BR"/>
              </w:rPr>
              <w:t>100 %</w:t>
            </w:r>
          </w:p>
        </w:tc>
        <w:tc>
          <w:tcPr>
            <w:tcW w:w="683" w:type="dxa"/>
            <w:vAlign w:val="center"/>
          </w:tcPr>
          <w:p w14:paraId="5B4816E0" w14:textId="77777777" w:rsidR="008D422D" w:rsidRPr="00F412AC" w:rsidRDefault="008D422D" w:rsidP="008D422D">
            <w:pPr>
              <w:widowControl w:val="0"/>
              <w:spacing w:after="120"/>
              <w:jc w:val="center"/>
              <w:rPr>
                <w:rFonts w:ascii="GHEA Grapalat" w:hAnsi="GHEA Grapalat" w:cs="Arial"/>
                <w:sz w:val="16"/>
              </w:rPr>
            </w:pPr>
            <w:r w:rsidRPr="00D7471F">
              <w:rPr>
                <w:rFonts w:ascii="GHEA Grapalat" w:hAnsi="GHEA Grapalat"/>
                <w:sz w:val="20"/>
                <w:lang w:val="pt-BR"/>
              </w:rPr>
              <w:t>100 %</w:t>
            </w:r>
          </w:p>
        </w:tc>
        <w:tc>
          <w:tcPr>
            <w:tcW w:w="1386" w:type="dxa"/>
            <w:vAlign w:val="center"/>
          </w:tcPr>
          <w:p w14:paraId="77A27CB1" w14:textId="77777777" w:rsidR="008D422D" w:rsidRPr="00F412AC" w:rsidRDefault="008D422D" w:rsidP="008D422D">
            <w:pPr>
              <w:widowControl w:val="0"/>
              <w:spacing w:after="120"/>
              <w:jc w:val="center"/>
              <w:rPr>
                <w:rFonts w:ascii="GHEA Grapalat" w:hAnsi="GHEA Grapalat"/>
                <w:b/>
                <w:sz w:val="16"/>
              </w:rPr>
            </w:pPr>
            <w:r w:rsidRPr="00D7471F">
              <w:rPr>
                <w:rFonts w:ascii="GHEA Grapalat" w:hAnsi="GHEA Grapalat"/>
                <w:sz w:val="20"/>
                <w:lang w:val="pt-BR"/>
              </w:rPr>
              <w:t>100 %</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881F1" w14:textId="77777777" w:rsidR="0054510D" w:rsidRDefault="0054510D">
      <w:r>
        <w:separator/>
      </w:r>
    </w:p>
  </w:endnote>
  <w:endnote w:type="continuationSeparator" w:id="0">
    <w:p w14:paraId="3262EDFE" w14:textId="77777777" w:rsidR="0054510D" w:rsidRDefault="0054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mbri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BD31F" w14:textId="77777777" w:rsidR="0054510D" w:rsidRDefault="0054510D">
      <w:r>
        <w:separator/>
      </w:r>
    </w:p>
  </w:footnote>
  <w:footnote w:type="continuationSeparator" w:id="0">
    <w:p w14:paraId="7B1948F0" w14:textId="77777777" w:rsidR="0054510D" w:rsidRDefault="0054510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5">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6">
    <w:p w14:paraId="5091BC4F" w14:textId="77777777" w:rsidR="004477E1" w:rsidRPr="008842CE" w:rsidRDefault="004477E1" w:rsidP="000A214C">
      <w:pPr>
        <w:pStyle w:val="FootnoteText"/>
        <w:jc w:val="both"/>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3DF25EC8" w14:textId="77777777" w:rsidR="0007454B" w:rsidRPr="00124BE9" w:rsidRDefault="0007454B" w:rsidP="0007454B">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2540F"/>
    <w:multiLevelType w:val="hybridMultilevel"/>
    <w:tmpl w:val="4D9CC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0514FE9"/>
    <w:multiLevelType w:val="multilevel"/>
    <w:tmpl w:val="C150A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1A85DCD"/>
    <w:multiLevelType w:val="hybridMultilevel"/>
    <w:tmpl w:val="B9347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16F3B39"/>
    <w:multiLevelType w:val="multilevel"/>
    <w:tmpl w:val="7CCE89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78FA5754"/>
    <w:multiLevelType w:val="hybridMultilevel"/>
    <w:tmpl w:val="D54C45B2"/>
    <w:lvl w:ilvl="0" w:tplc="61E28C60">
      <w:start w:val="1"/>
      <w:numFmt w:val="bullet"/>
      <w:lvlText w:val=""/>
      <w:lvlJc w:val="left"/>
      <w:pPr>
        <w:tabs>
          <w:tab w:val="num" w:pos="720"/>
        </w:tabs>
        <w:ind w:left="720" w:hanging="360"/>
      </w:pPr>
      <w:rPr>
        <w:rFonts w:ascii="Symbol" w:hAnsi="Symbol" w:hint="default"/>
      </w:rPr>
    </w:lvl>
    <w:lvl w:ilvl="1" w:tplc="D24AFCA4">
      <w:start w:val="1"/>
      <w:numFmt w:val="bullet"/>
      <w:lvlText w:val="o"/>
      <w:lvlJc w:val="left"/>
      <w:pPr>
        <w:tabs>
          <w:tab w:val="num" w:pos="1440"/>
        </w:tabs>
        <w:ind w:left="1440" w:hanging="360"/>
      </w:pPr>
      <w:rPr>
        <w:rFonts w:ascii="Courier New" w:hAnsi="Courier New" w:cs="Courier New" w:hint="default"/>
      </w:rPr>
    </w:lvl>
    <w:lvl w:ilvl="2" w:tplc="AEE4F35C">
      <w:start w:val="1"/>
      <w:numFmt w:val="bullet"/>
      <w:lvlText w:val=""/>
      <w:lvlJc w:val="left"/>
      <w:pPr>
        <w:tabs>
          <w:tab w:val="num" w:pos="2160"/>
        </w:tabs>
        <w:ind w:left="2160" w:hanging="360"/>
      </w:pPr>
      <w:rPr>
        <w:rFonts w:ascii="Wingdings" w:hAnsi="Wingdings" w:hint="default"/>
      </w:rPr>
    </w:lvl>
    <w:lvl w:ilvl="3" w:tplc="A7CCCD46">
      <w:start w:val="1"/>
      <w:numFmt w:val="bullet"/>
      <w:lvlText w:val=""/>
      <w:lvlJc w:val="left"/>
      <w:pPr>
        <w:tabs>
          <w:tab w:val="num" w:pos="2880"/>
        </w:tabs>
        <w:ind w:left="2880" w:hanging="360"/>
      </w:pPr>
      <w:rPr>
        <w:rFonts w:ascii="Symbol" w:hAnsi="Symbol" w:hint="default"/>
      </w:rPr>
    </w:lvl>
    <w:lvl w:ilvl="4" w:tplc="6D54CF92">
      <w:start w:val="1"/>
      <w:numFmt w:val="bullet"/>
      <w:lvlText w:val="o"/>
      <w:lvlJc w:val="left"/>
      <w:pPr>
        <w:tabs>
          <w:tab w:val="num" w:pos="3600"/>
        </w:tabs>
        <w:ind w:left="3600" w:hanging="360"/>
      </w:pPr>
      <w:rPr>
        <w:rFonts w:ascii="Courier New" w:hAnsi="Courier New" w:cs="Courier New" w:hint="default"/>
      </w:rPr>
    </w:lvl>
    <w:lvl w:ilvl="5" w:tplc="92F432A8">
      <w:start w:val="1"/>
      <w:numFmt w:val="bullet"/>
      <w:lvlText w:val=""/>
      <w:lvlJc w:val="left"/>
      <w:pPr>
        <w:tabs>
          <w:tab w:val="num" w:pos="4320"/>
        </w:tabs>
        <w:ind w:left="4320" w:hanging="360"/>
      </w:pPr>
      <w:rPr>
        <w:rFonts w:ascii="Wingdings" w:hAnsi="Wingdings" w:hint="default"/>
      </w:rPr>
    </w:lvl>
    <w:lvl w:ilvl="6" w:tplc="DA86C764">
      <w:start w:val="1"/>
      <w:numFmt w:val="bullet"/>
      <w:lvlText w:val=""/>
      <w:lvlJc w:val="left"/>
      <w:pPr>
        <w:tabs>
          <w:tab w:val="num" w:pos="5040"/>
        </w:tabs>
        <w:ind w:left="5040" w:hanging="360"/>
      </w:pPr>
      <w:rPr>
        <w:rFonts w:ascii="Symbol" w:hAnsi="Symbol" w:hint="default"/>
      </w:rPr>
    </w:lvl>
    <w:lvl w:ilvl="7" w:tplc="BE9E676A">
      <w:start w:val="1"/>
      <w:numFmt w:val="bullet"/>
      <w:lvlText w:val="o"/>
      <w:lvlJc w:val="left"/>
      <w:pPr>
        <w:tabs>
          <w:tab w:val="num" w:pos="5760"/>
        </w:tabs>
        <w:ind w:left="5760" w:hanging="360"/>
      </w:pPr>
      <w:rPr>
        <w:rFonts w:ascii="Courier New" w:hAnsi="Courier New" w:cs="Courier New" w:hint="default"/>
      </w:rPr>
    </w:lvl>
    <w:lvl w:ilvl="8" w:tplc="E9480B9C">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8951EC"/>
    <w:multiLevelType w:val="hybridMultilevel"/>
    <w:tmpl w:val="3B106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4"/>
  </w:num>
  <w:num w:numId="2" w16cid:durableId="780689810">
    <w:abstractNumId w:val="12"/>
  </w:num>
  <w:num w:numId="3" w16cid:durableId="1034235437">
    <w:abstractNumId w:val="23"/>
  </w:num>
  <w:num w:numId="4" w16cid:durableId="172915178">
    <w:abstractNumId w:val="18"/>
  </w:num>
  <w:num w:numId="5" w16cid:durableId="1549343949">
    <w:abstractNumId w:val="29"/>
  </w:num>
  <w:num w:numId="6" w16cid:durableId="2034450869">
    <w:abstractNumId w:val="24"/>
    <w:lvlOverride w:ilvl="0">
      <w:startOverride w:val="1"/>
    </w:lvlOverride>
    <w:lvlOverride w:ilvl="1"/>
    <w:lvlOverride w:ilvl="2"/>
    <w:lvlOverride w:ilvl="3"/>
    <w:lvlOverride w:ilvl="4"/>
    <w:lvlOverride w:ilvl="5"/>
    <w:lvlOverride w:ilvl="6"/>
    <w:lvlOverride w:ilvl="7"/>
    <w:lvlOverride w:ilvl="8"/>
  </w:num>
  <w:num w:numId="7" w16cid:durableId="14768759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20"/>
  </w:num>
  <w:num w:numId="10" w16cid:durableId="1521895785">
    <w:abstractNumId w:val="7"/>
  </w:num>
  <w:num w:numId="11" w16cid:durableId="2110999915">
    <w:abstractNumId w:val="10"/>
  </w:num>
  <w:num w:numId="12" w16cid:durableId="1921283486">
    <w:abstractNumId w:val="38"/>
  </w:num>
  <w:num w:numId="13" w16cid:durableId="203711224">
    <w:abstractNumId w:val="32"/>
  </w:num>
  <w:num w:numId="14" w16cid:durableId="507986841">
    <w:abstractNumId w:val="15"/>
  </w:num>
  <w:num w:numId="15" w16cid:durableId="1067076378">
    <w:abstractNumId w:val="34"/>
  </w:num>
  <w:num w:numId="16" w16cid:durableId="44526410">
    <w:abstractNumId w:val="17"/>
  </w:num>
  <w:num w:numId="17" w16cid:durableId="1305820026">
    <w:abstractNumId w:val="8"/>
  </w:num>
  <w:num w:numId="18" w16cid:durableId="112142434">
    <w:abstractNumId w:val="1"/>
  </w:num>
  <w:num w:numId="19" w16cid:durableId="965434073">
    <w:abstractNumId w:val="19"/>
  </w:num>
  <w:num w:numId="20" w16cid:durableId="1909341790">
    <w:abstractNumId w:val="19"/>
  </w:num>
  <w:num w:numId="21" w16cid:durableId="1501734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5"/>
  </w:num>
  <w:num w:numId="23" w16cid:durableId="1849716574">
    <w:abstractNumId w:val="9"/>
  </w:num>
  <w:num w:numId="24" w16cid:durableId="1653831663">
    <w:abstractNumId w:val="22"/>
  </w:num>
  <w:num w:numId="25" w16cid:durableId="159642">
    <w:abstractNumId w:val="14"/>
  </w:num>
  <w:num w:numId="26" w16cid:durableId="313875938">
    <w:abstractNumId w:val="5"/>
  </w:num>
  <w:num w:numId="27" w16cid:durableId="2031569558">
    <w:abstractNumId w:val="4"/>
  </w:num>
  <w:num w:numId="28" w16cid:durableId="593704355">
    <w:abstractNumId w:val="0"/>
  </w:num>
  <w:num w:numId="29" w16cid:durableId="1782602196">
    <w:abstractNumId w:val="11"/>
  </w:num>
  <w:num w:numId="30" w16cid:durableId="854610540">
    <w:abstractNumId w:val="31"/>
  </w:num>
  <w:num w:numId="31" w16cid:durableId="308675740">
    <w:abstractNumId w:val="27"/>
  </w:num>
  <w:num w:numId="32" w16cid:durableId="429355547">
    <w:abstractNumId w:val="26"/>
  </w:num>
  <w:num w:numId="33" w16cid:durableId="327444820">
    <w:abstractNumId w:val="35"/>
  </w:num>
  <w:num w:numId="34" w16cid:durableId="1158501212">
    <w:abstractNumId w:val="30"/>
  </w:num>
  <w:num w:numId="35" w16cid:durableId="1109549713">
    <w:abstractNumId w:val="2"/>
  </w:num>
  <w:num w:numId="36" w16cid:durableId="1295676862">
    <w:abstractNumId w:val="13"/>
  </w:num>
  <w:num w:numId="37" w16cid:durableId="1199590671">
    <w:abstractNumId w:val="33"/>
  </w:num>
  <w:num w:numId="38" w16cid:durableId="1515654555">
    <w:abstractNumId w:val="3"/>
  </w:num>
  <w:num w:numId="39" w16cid:durableId="1880777036">
    <w:abstractNumId w:val="36"/>
  </w:num>
  <w:num w:numId="40" w16cid:durableId="945381730">
    <w:abstractNumId w:val="28"/>
  </w:num>
  <w:num w:numId="41" w16cid:durableId="1128088813">
    <w:abstractNumId w:val="16"/>
  </w:num>
  <w:num w:numId="42" w16cid:durableId="429399879">
    <w:abstractNumId w:val="21"/>
  </w:num>
  <w:num w:numId="43" w16cid:durableId="181408196">
    <w:abstractNumId w:val="37"/>
  </w:num>
  <w:num w:numId="44" w16cid:durableId="1703902200">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E36"/>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3FD"/>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79E"/>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4E0"/>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4B"/>
    <w:rsid w:val="000745BE"/>
    <w:rsid w:val="00074CC1"/>
    <w:rsid w:val="00074CD6"/>
    <w:rsid w:val="00075791"/>
    <w:rsid w:val="00075997"/>
    <w:rsid w:val="00076092"/>
    <w:rsid w:val="000763E5"/>
    <w:rsid w:val="00077062"/>
    <w:rsid w:val="00077BB9"/>
    <w:rsid w:val="00077E7F"/>
    <w:rsid w:val="00080C4E"/>
    <w:rsid w:val="00080E73"/>
    <w:rsid w:val="000811C1"/>
    <w:rsid w:val="00081443"/>
    <w:rsid w:val="00081ED3"/>
    <w:rsid w:val="000822C1"/>
    <w:rsid w:val="00082ADC"/>
    <w:rsid w:val="00082DE0"/>
    <w:rsid w:val="00083476"/>
    <w:rsid w:val="00083558"/>
    <w:rsid w:val="000845F6"/>
    <w:rsid w:val="00084B51"/>
    <w:rsid w:val="00085931"/>
    <w:rsid w:val="00086D2E"/>
    <w:rsid w:val="000878DB"/>
    <w:rsid w:val="00087A30"/>
    <w:rsid w:val="0009038D"/>
    <w:rsid w:val="00090699"/>
    <w:rsid w:val="000910FD"/>
    <w:rsid w:val="000911CA"/>
    <w:rsid w:val="0009215F"/>
    <w:rsid w:val="00092D0A"/>
    <w:rsid w:val="000937AD"/>
    <w:rsid w:val="0009380C"/>
    <w:rsid w:val="00093AC1"/>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2BA"/>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B1A"/>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41F"/>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DAA"/>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3B7C"/>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0A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213"/>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8B6"/>
    <w:rsid w:val="003D0E3C"/>
    <w:rsid w:val="003D14E9"/>
    <w:rsid w:val="003D1CF4"/>
    <w:rsid w:val="003D2166"/>
    <w:rsid w:val="003D290D"/>
    <w:rsid w:val="003D2FE2"/>
    <w:rsid w:val="003D3420"/>
    <w:rsid w:val="003D3964"/>
    <w:rsid w:val="003D4372"/>
    <w:rsid w:val="003D4E61"/>
    <w:rsid w:val="003D5028"/>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E7921"/>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1F19"/>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F5E"/>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16EB"/>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09D"/>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10D"/>
    <w:rsid w:val="005457B4"/>
    <w:rsid w:val="00545F4E"/>
    <w:rsid w:val="0054752B"/>
    <w:rsid w:val="005476EA"/>
    <w:rsid w:val="00547E62"/>
    <w:rsid w:val="005500CE"/>
    <w:rsid w:val="00550165"/>
    <w:rsid w:val="0055082B"/>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A88"/>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541"/>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793"/>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028"/>
    <w:rsid w:val="00735365"/>
    <w:rsid w:val="00735C9B"/>
    <w:rsid w:val="00736959"/>
    <w:rsid w:val="00736A43"/>
    <w:rsid w:val="00737986"/>
    <w:rsid w:val="00737B2F"/>
    <w:rsid w:val="00737D8E"/>
    <w:rsid w:val="00740633"/>
    <w:rsid w:val="00740919"/>
    <w:rsid w:val="00740EF5"/>
    <w:rsid w:val="00741ACC"/>
    <w:rsid w:val="00741D11"/>
    <w:rsid w:val="00742F7B"/>
    <w:rsid w:val="0074334C"/>
    <w:rsid w:val="007442CF"/>
    <w:rsid w:val="00744742"/>
    <w:rsid w:val="00744D01"/>
    <w:rsid w:val="00744D0D"/>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645"/>
    <w:rsid w:val="0080682A"/>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7CB"/>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22D"/>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34B0"/>
    <w:rsid w:val="008F527F"/>
    <w:rsid w:val="008F6B74"/>
    <w:rsid w:val="0090051E"/>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D2E"/>
    <w:rsid w:val="00973EF4"/>
    <w:rsid w:val="00973FB1"/>
    <w:rsid w:val="0097462A"/>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DC3"/>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C7A5B"/>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DB5"/>
    <w:rsid w:val="009F1FF7"/>
    <w:rsid w:val="009F2C5D"/>
    <w:rsid w:val="009F30E4"/>
    <w:rsid w:val="009F331A"/>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C91"/>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691"/>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6B7A"/>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2E22"/>
    <w:rsid w:val="00C132F1"/>
    <w:rsid w:val="00C13B79"/>
    <w:rsid w:val="00C14561"/>
    <w:rsid w:val="00C14AF3"/>
    <w:rsid w:val="00C14C3F"/>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BEA"/>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9DF"/>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4C76"/>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E0A"/>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92"/>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4F2"/>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D7B8D"/>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97F"/>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6FF7"/>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qForma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3022</TotalTime>
  <Pages>94</Pages>
  <Words>19217</Words>
  <Characters>109537</Characters>
  <Application>Microsoft Office Word</Application>
  <DocSecurity>0</DocSecurity>
  <Lines>912</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128498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1904</cp:revision>
  <cp:lastPrinted>2018-02-16T07:12:00Z</cp:lastPrinted>
  <dcterms:created xsi:type="dcterms:W3CDTF">2019-10-28T07:04:00Z</dcterms:created>
  <dcterms:modified xsi:type="dcterms:W3CDTF">2025-08-13T07:52:00Z</dcterms:modified>
</cp:coreProperties>
</file>